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4885B" w14:textId="3AFD7BBE" w:rsidR="00D348F2" w:rsidRPr="0048676C" w:rsidRDefault="00D348F2" w:rsidP="00CA1932">
      <w:pPr>
        <w:rPr>
          <w:rFonts w:ascii="Times New Roman" w:hAnsi="Times New Roman" w:cs="Times New Roman"/>
          <w:color w:val="000000" w:themeColor="text1"/>
        </w:rPr>
      </w:pPr>
    </w:p>
    <w:p w14:paraId="2980F56D" w14:textId="5354226D" w:rsidR="00D129BF" w:rsidRPr="0048676C" w:rsidRDefault="00D129BF" w:rsidP="00CA1932">
      <w:pPr>
        <w:rPr>
          <w:rFonts w:ascii="Times New Roman" w:hAnsi="Times New Roman" w:cs="Times New Roman"/>
          <w:color w:val="000000" w:themeColor="text1"/>
        </w:rPr>
      </w:pPr>
    </w:p>
    <w:p w14:paraId="0D7BD9E6" w14:textId="77777777" w:rsidR="00C07D3C" w:rsidRDefault="00C07D3C" w:rsidP="00CA1932">
      <w:pPr>
        <w:rPr>
          <w:ins w:id="0" w:author="Abdi, Nimo" w:date="2024-01-26T16:44:00Z"/>
          <w:rFonts w:ascii="Times New Roman" w:hAnsi="Times New Roman" w:cs="Times New Roman"/>
          <w:b/>
          <w:bCs/>
          <w:color w:val="000000" w:themeColor="text1"/>
        </w:rPr>
      </w:pPr>
    </w:p>
    <w:p w14:paraId="70DCD167" w14:textId="02381D1B" w:rsidR="003F6572" w:rsidRDefault="00C07D3C" w:rsidP="00CA1932">
      <w:pPr>
        <w:rPr>
          <w:rFonts w:ascii="Times New Roman" w:hAnsi="Times New Roman" w:cs="Times New Roman"/>
          <w:b/>
          <w:bCs/>
          <w:color w:val="000000" w:themeColor="text1"/>
        </w:rPr>
      </w:pPr>
      <w:r>
        <w:rPr>
          <w:rFonts w:ascii="Times New Roman" w:hAnsi="Times New Roman" w:cs="Times New Roman"/>
          <w:b/>
          <w:bCs/>
          <w:color w:val="000000" w:themeColor="text1"/>
        </w:rPr>
        <w:t xml:space="preserve">Somali </w:t>
      </w:r>
      <w:r w:rsidR="00A723CF">
        <w:rPr>
          <w:rFonts w:ascii="Times New Roman" w:hAnsi="Times New Roman" w:cs="Times New Roman"/>
          <w:b/>
          <w:bCs/>
          <w:color w:val="000000" w:themeColor="text1"/>
        </w:rPr>
        <w:t xml:space="preserve">Diasporic </w:t>
      </w:r>
      <w:r w:rsidR="00422858">
        <w:rPr>
          <w:rFonts w:ascii="Times New Roman" w:hAnsi="Times New Roman" w:cs="Times New Roman"/>
          <w:b/>
          <w:bCs/>
          <w:color w:val="000000" w:themeColor="text1"/>
        </w:rPr>
        <w:t>mothers</w:t>
      </w:r>
      <w:r w:rsidR="00A723CF">
        <w:rPr>
          <w:rFonts w:ascii="Times New Roman" w:hAnsi="Times New Roman" w:cs="Times New Roman"/>
          <w:b/>
          <w:bCs/>
          <w:color w:val="000000" w:themeColor="text1"/>
        </w:rPr>
        <w:t xml:space="preserve"> navigating </w:t>
      </w:r>
      <w:r w:rsidR="00422858">
        <w:rPr>
          <w:rFonts w:ascii="Times New Roman" w:hAnsi="Times New Roman" w:cs="Times New Roman"/>
          <w:b/>
          <w:bCs/>
          <w:color w:val="000000" w:themeColor="text1"/>
        </w:rPr>
        <w:t>s</w:t>
      </w:r>
      <w:r w:rsidR="00A723CF">
        <w:rPr>
          <w:rFonts w:ascii="Times New Roman" w:hAnsi="Times New Roman" w:cs="Times New Roman"/>
          <w:b/>
          <w:bCs/>
          <w:color w:val="000000" w:themeColor="text1"/>
        </w:rPr>
        <w:t xml:space="preserve">tate sanctioned </w:t>
      </w:r>
      <w:r w:rsidR="003F6572">
        <w:rPr>
          <w:rFonts w:ascii="Times New Roman" w:hAnsi="Times New Roman" w:cs="Times New Roman"/>
          <w:b/>
          <w:bCs/>
          <w:color w:val="000000" w:themeColor="text1"/>
        </w:rPr>
        <w:t>mother</w:t>
      </w:r>
      <w:r w:rsidR="00A723CF">
        <w:rPr>
          <w:rFonts w:ascii="Times New Roman" w:hAnsi="Times New Roman" w:cs="Times New Roman"/>
          <w:b/>
          <w:bCs/>
          <w:color w:val="000000" w:themeColor="text1"/>
        </w:rPr>
        <w:t xml:space="preserve">hood in British </w:t>
      </w:r>
      <w:r w:rsidR="003B3F32">
        <w:rPr>
          <w:rFonts w:ascii="Times New Roman" w:hAnsi="Times New Roman" w:cs="Times New Roman"/>
          <w:b/>
          <w:bCs/>
          <w:color w:val="000000" w:themeColor="text1"/>
        </w:rPr>
        <w:t xml:space="preserve">and American </w:t>
      </w:r>
      <w:r w:rsidR="00A723CF">
        <w:rPr>
          <w:rFonts w:ascii="Times New Roman" w:hAnsi="Times New Roman" w:cs="Times New Roman"/>
          <w:b/>
          <w:bCs/>
          <w:color w:val="000000" w:themeColor="text1"/>
        </w:rPr>
        <w:t xml:space="preserve">schools. </w:t>
      </w:r>
      <w:r w:rsidR="003F6572">
        <w:rPr>
          <w:rFonts w:ascii="Times New Roman" w:hAnsi="Times New Roman" w:cs="Times New Roman"/>
          <w:b/>
          <w:bCs/>
          <w:color w:val="000000" w:themeColor="text1"/>
        </w:rPr>
        <w:t xml:space="preserve">  </w:t>
      </w:r>
    </w:p>
    <w:p w14:paraId="3F88AAD6" w14:textId="77777777" w:rsidR="003F6572" w:rsidRDefault="003F6572" w:rsidP="00CA1932">
      <w:pPr>
        <w:rPr>
          <w:rFonts w:ascii="Times New Roman" w:hAnsi="Times New Roman" w:cs="Times New Roman"/>
          <w:b/>
          <w:bCs/>
          <w:color w:val="000000" w:themeColor="text1"/>
        </w:rPr>
      </w:pPr>
    </w:p>
    <w:p w14:paraId="61D25F7C" w14:textId="77777777" w:rsidR="00266576" w:rsidRDefault="00266576" w:rsidP="00CA1932">
      <w:pPr>
        <w:rPr>
          <w:rFonts w:ascii="Times New Roman" w:hAnsi="Times New Roman" w:cs="Times New Roman"/>
          <w:b/>
          <w:bCs/>
          <w:color w:val="000000" w:themeColor="text1"/>
        </w:rPr>
      </w:pPr>
    </w:p>
    <w:p w14:paraId="6F74262D" w14:textId="1985C740" w:rsidR="00266576" w:rsidRPr="00266576" w:rsidRDefault="00266576" w:rsidP="00266576">
      <w:pPr>
        <w:jc w:val="center"/>
        <w:rPr>
          <w:rFonts w:ascii="Times New Roman" w:hAnsi="Times New Roman" w:cs="Times New Roman"/>
          <w:color w:val="000000" w:themeColor="text1"/>
        </w:rPr>
      </w:pPr>
      <w:r w:rsidRPr="00266576">
        <w:rPr>
          <w:rFonts w:ascii="Times New Roman" w:hAnsi="Times New Roman" w:cs="Times New Roman"/>
          <w:color w:val="000000" w:themeColor="text1"/>
        </w:rPr>
        <w:t>Nimo Abdi Ph.D. &amp; Muhammad Khalifa Ph.D.</w:t>
      </w:r>
    </w:p>
    <w:p w14:paraId="0C2E4456" w14:textId="2DEF7FFC" w:rsidR="00266576" w:rsidRPr="00266576" w:rsidRDefault="00266576" w:rsidP="00266576">
      <w:pPr>
        <w:jc w:val="center"/>
        <w:rPr>
          <w:rFonts w:ascii="Times New Roman" w:hAnsi="Times New Roman" w:cs="Times New Roman"/>
          <w:color w:val="000000" w:themeColor="text1"/>
        </w:rPr>
      </w:pPr>
      <w:r w:rsidRPr="00266576">
        <w:rPr>
          <w:rFonts w:ascii="Times New Roman" w:hAnsi="Times New Roman" w:cs="Times New Roman"/>
          <w:color w:val="000000" w:themeColor="text1"/>
        </w:rPr>
        <w:t>The Ohio State University</w:t>
      </w:r>
    </w:p>
    <w:p w14:paraId="20A1D31A" w14:textId="77777777" w:rsidR="00266576" w:rsidRPr="00266576" w:rsidRDefault="00266576" w:rsidP="00CA1932">
      <w:pPr>
        <w:rPr>
          <w:rFonts w:ascii="Times New Roman" w:hAnsi="Times New Roman" w:cs="Times New Roman"/>
          <w:color w:val="000000" w:themeColor="text1"/>
        </w:rPr>
      </w:pPr>
    </w:p>
    <w:p w14:paraId="71A76FD3" w14:textId="096B6C0A" w:rsidR="00F07EFF" w:rsidRPr="0048676C" w:rsidRDefault="003F6572" w:rsidP="00A723CF">
      <w:pPr>
        <w:rPr>
          <w:rFonts w:ascii="Times New Roman" w:hAnsi="Times New Roman" w:cs="Times New Roman"/>
          <w:color w:val="000000" w:themeColor="text1"/>
        </w:rPr>
      </w:pPr>
      <w:r>
        <w:rPr>
          <w:rFonts w:ascii="Times New Roman" w:hAnsi="Times New Roman" w:cs="Times New Roman"/>
          <w:b/>
          <w:bCs/>
          <w:color w:val="000000" w:themeColor="text1"/>
        </w:rPr>
        <w:t xml:space="preserve"> </w:t>
      </w:r>
    </w:p>
    <w:p w14:paraId="75A20560" w14:textId="77777777" w:rsidR="00F07EFF" w:rsidRPr="0048676C" w:rsidRDefault="00F07EFF" w:rsidP="00CA1932">
      <w:pPr>
        <w:jc w:val="center"/>
        <w:rPr>
          <w:rFonts w:ascii="Times New Roman" w:eastAsia="Times New Roman" w:hAnsi="Times New Roman" w:cs="Times New Roman"/>
          <w:b/>
          <w:color w:val="000000" w:themeColor="text1"/>
        </w:rPr>
      </w:pPr>
      <w:r w:rsidRPr="0048676C">
        <w:rPr>
          <w:rFonts w:ascii="Times New Roman" w:eastAsia="Times New Roman" w:hAnsi="Times New Roman" w:cs="Times New Roman"/>
          <w:b/>
          <w:color w:val="000000" w:themeColor="text1"/>
        </w:rPr>
        <w:t>Abstract</w:t>
      </w:r>
    </w:p>
    <w:p w14:paraId="63B51F3F" w14:textId="77777777" w:rsidR="00F07EFF" w:rsidRPr="0048676C" w:rsidRDefault="00F07EFF" w:rsidP="00CA1932">
      <w:pPr>
        <w:jc w:val="center"/>
        <w:rPr>
          <w:rFonts w:ascii="Times New Roman" w:eastAsia="Times New Roman" w:hAnsi="Times New Roman" w:cs="Times New Roman"/>
          <w:b/>
          <w:color w:val="000000" w:themeColor="text1"/>
        </w:rPr>
      </w:pPr>
    </w:p>
    <w:p w14:paraId="367C98F7" w14:textId="0E68CAD0" w:rsidR="00F07EFF" w:rsidRPr="0048676C" w:rsidRDefault="00F07EFF" w:rsidP="005F31EB">
      <w:pPr>
        <w:rPr>
          <w:rFonts w:ascii="Times New Roman" w:eastAsia="Times New Roman" w:hAnsi="Times New Roman" w:cs="Times New Roman"/>
          <w:color w:val="000000" w:themeColor="text1"/>
        </w:rPr>
      </w:pPr>
      <w:r w:rsidRPr="0048676C">
        <w:rPr>
          <w:rFonts w:ascii="Times New Roman" w:eastAsia="Times New Roman" w:hAnsi="Times New Roman" w:cs="Times New Roman"/>
          <w:color w:val="000000" w:themeColor="text1"/>
        </w:rPr>
        <w:t>Recently, researchers are increasingly becoming aware that school-community engagement scholarship needs to consider community-based epistemologies and worldview</w:t>
      </w:r>
      <w:r w:rsidR="001A2E76" w:rsidRPr="0048676C">
        <w:rPr>
          <w:rFonts w:ascii="Times New Roman" w:eastAsia="Times New Roman" w:hAnsi="Times New Roman" w:cs="Times New Roman"/>
          <w:color w:val="000000" w:themeColor="text1"/>
        </w:rPr>
        <w:t>s</w:t>
      </w:r>
      <w:r w:rsidRPr="0048676C">
        <w:rPr>
          <w:rFonts w:ascii="Times New Roman" w:eastAsia="Times New Roman" w:hAnsi="Times New Roman" w:cs="Times New Roman"/>
          <w:color w:val="000000" w:themeColor="text1"/>
        </w:rPr>
        <w:t xml:space="preserve">. Yet, conceptions of family and community are mainly based on Western understandings, without considering the impact of colonization that continues to undermine the role and experiences of marginalized parents. Drawing on Black </w:t>
      </w:r>
      <w:r w:rsidR="005F31EB" w:rsidRPr="0048676C">
        <w:rPr>
          <w:rFonts w:ascii="Times New Roman" w:eastAsia="Times New Roman" w:hAnsi="Times New Roman" w:cs="Times New Roman"/>
          <w:color w:val="000000" w:themeColor="text1"/>
        </w:rPr>
        <w:t>feminist</w:t>
      </w:r>
      <w:r w:rsidRPr="0048676C">
        <w:rPr>
          <w:rFonts w:ascii="Times New Roman" w:eastAsia="Times New Roman" w:hAnsi="Times New Roman" w:cs="Times New Roman"/>
          <w:color w:val="000000" w:themeColor="text1"/>
        </w:rPr>
        <w:t xml:space="preserve"> thought, African feminist scholarship, and anti-racist literature, we explore the experiences of motherhood in relation to schooling among a group of Somali immigrant mothers in the UK</w:t>
      </w:r>
      <w:r w:rsidR="000103AA" w:rsidRPr="0048676C">
        <w:rPr>
          <w:rFonts w:ascii="Times New Roman" w:eastAsia="Times New Roman" w:hAnsi="Times New Roman" w:cs="Times New Roman"/>
          <w:color w:val="000000" w:themeColor="text1"/>
        </w:rPr>
        <w:t xml:space="preserve"> and the US</w:t>
      </w:r>
      <w:r w:rsidRPr="0048676C">
        <w:rPr>
          <w:rFonts w:ascii="Times New Roman" w:eastAsia="Times New Roman" w:hAnsi="Times New Roman" w:cs="Times New Roman"/>
          <w:color w:val="000000" w:themeColor="text1"/>
        </w:rPr>
        <w:t xml:space="preserve">. We examine how the historical construction of motherhood in both African and Western cultures influence Somali mothers’ relationship with their children’s school and community. Our analysis show traditional knowledge on family and community is central to motherhood, with implications for research, </w:t>
      </w:r>
      <w:r w:rsidR="00320DB2" w:rsidRPr="0048676C">
        <w:rPr>
          <w:rFonts w:ascii="Times New Roman" w:eastAsia="Times New Roman" w:hAnsi="Times New Roman" w:cs="Times New Roman"/>
          <w:color w:val="000000" w:themeColor="text1"/>
        </w:rPr>
        <w:t xml:space="preserve">educational </w:t>
      </w:r>
      <w:r w:rsidRPr="0048676C">
        <w:rPr>
          <w:rFonts w:ascii="Times New Roman" w:eastAsia="Times New Roman" w:hAnsi="Times New Roman" w:cs="Times New Roman"/>
          <w:color w:val="000000" w:themeColor="text1"/>
        </w:rPr>
        <w:t>practice</w:t>
      </w:r>
      <w:r w:rsidR="00320DB2" w:rsidRPr="0048676C">
        <w:rPr>
          <w:rFonts w:ascii="Times New Roman" w:eastAsia="Times New Roman" w:hAnsi="Times New Roman" w:cs="Times New Roman"/>
          <w:color w:val="000000" w:themeColor="text1"/>
        </w:rPr>
        <w:t xml:space="preserve"> and community engagement</w:t>
      </w:r>
      <w:r w:rsidRPr="0048676C">
        <w:rPr>
          <w:rFonts w:ascii="Times New Roman" w:eastAsia="Times New Roman" w:hAnsi="Times New Roman" w:cs="Times New Roman"/>
          <w:color w:val="000000" w:themeColor="text1"/>
        </w:rPr>
        <w:t xml:space="preserve">, and for Somali community. </w:t>
      </w:r>
    </w:p>
    <w:p w14:paraId="650516D7" w14:textId="77777777" w:rsidR="00F07EFF" w:rsidRPr="0048676C" w:rsidRDefault="00F07EFF" w:rsidP="005F31EB">
      <w:pPr>
        <w:rPr>
          <w:rFonts w:ascii="Times New Roman" w:eastAsia="Times New Roman" w:hAnsi="Times New Roman" w:cs="Times New Roman"/>
          <w:color w:val="000000" w:themeColor="text1"/>
        </w:rPr>
      </w:pPr>
    </w:p>
    <w:p w14:paraId="0F4A3184" w14:textId="77777777" w:rsidR="00F07EFF" w:rsidRPr="0048676C" w:rsidRDefault="00F07EFF" w:rsidP="005F31EB">
      <w:pPr>
        <w:rPr>
          <w:rFonts w:ascii="Times New Roman" w:eastAsia="Times New Roman" w:hAnsi="Times New Roman" w:cs="Times New Roman"/>
          <w:color w:val="000000" w:themeColor="text1"/>
        </w:rPr>
      </w:pPr>
      <w:r w:rsidRPr="0048676C">
        <w:rPr>
          <w:rFonts w:ascii="Times New Roman" w:eastAsia="Times New Roman" w:hAnsi="Times New Roman" w:cs="Times New Roman"/>
          <w:color w:val="000000" w:themeColor="text1"/>
        </w:rPr>
        <w:t xml:space="preserve">Keywords: Motherhood, Somali, African, immigrant mothers, school-community </w:t>
      </w:r>
    </w:p>
    <w:p w14:paraId="42F2BF4F" w14:textId="77777777" w:rsidR="00F07EFF" w:rsidRPr="0048676C" w:rsidRDefault="00F07EFF" w:rsidP="00CA1932">
      <w:pPr>
        <w:rPr>
          <w:rFonts w:ascii="Times New Roman" w:hAnsi="Times New Roman" w:cs="Times New Roman"/>
          <w:color w:val="000000" w:themeColor="text1"/>
        </w:rPr>
      </w:pPr>
    </w:p>
    <w:p w14:paraId="7EC69598" w14:textId="2365DE58" w:rsidR="00D129BF" w:rsidRPr="0048676C" w:rsidRDefault="00D129BF" w:rsidP="00CA1932">
      <w:pPr>
        <w:rPr>
          <w:rFonts w:ascii="Times New Roman" w:hAnsi="Times New Roman" w:cs="Times New Roman"/>
          <w:color w:val="000000" w:themeColor="text1"/>
        </w:rPr>
      </w:pPr>
    </w:p>
    <w:p w14:paraId="75EB0B5B" w14:textId="065F1E7B" w:rsidR="00FB5F04" w:rsidRPr="0048676C" w:rsidRDefault="00FB5F04" w:rsidP="00CA1932">
      <w:pPr>
        <w:rPr>
          <w:rFonts w:ascii="Times New Roman" w:hAnsi="Times New Roman" w:cs="Times New Roman"/>
          <w:b/>
          <w:bCs/>
          <w:color w:val="000000" w:themeColor="text1"/>
        </w:rPr>
      </w:pPr>
      <w:r w:rsidRPr="0048676C">
        <w:rPr>
          <w:rFonts w:ascii="Times New Roman" w:hAnsi="Times New Roman" w:cs="Times New Roman"/>
          <w:b/>
          <w:bCs/>
          <w:color w:val="000000" w:themeColor="text1"/>
        </w:rPr>
        <w:t xml:space="preserve">Introduction </w:t>
      </w:r>
    </w:p>
    <w:p w14:paraId="0F7AF7DF" w14:textId="64E470DE" w:rsidR="00F07EFF" w:rsidRPr="0048676C" w:rsidRDefault="00F07EFF" w:rsidP="005F31EB">
      <w:pPr>
        <w:spacing w:before="240"/>
        <w:ind w:firstLine="720"/>
        <w:rPr>
          <w:rFonts w:ascii="Times New Roman" w:eastAsia="Times New Roman" w:hAnsi="Times New Roman" w:cs="Times New Roman"/>
          <w:color w:val="000000" w:themeColor="text1"/>
        </w:rPr>
      </w:pPr>
      <w:r w:rsidRPr="0048676C">
        <w:rPr>
          <w:rFonts w:ascii="Times New Roman" w:eastAsia="Times New Roman" w:hAnsi="Times New Roman" w:cs="Times New Roman"/>
          <w:color w:val="000000" w:themeColor="text1"/>
        </w:rPr>
        <w:t>Somali immigrant women in Western contexts negotiate many aspects of their identities with both public (education, health, and the labor market) and private (family) institutions. Regardless of class and educational level, African women's experiences of social and family institutions are influenced by colonialism, imperialism, and modernity both in the diaspora (</w:t>
      </w:r>
      <w:proofErr w:type="spellStart"/>
      <w:r w:rsidRPr="0048676C">
        <w:rPr>
          <w:rFonts w:ascii="Times New Roman" w:eastAsia="Times New Roman" w:hAnsi="Times New Roman" w:cs="Times New Roman"/>
          <w:color w:val="000000" w:themeColor="text1"/>
        </w:rPr>
        <w:t>Bokore</w:t>
      </w:r>
      <w:proofErr w:type="spellEnd"/>
      <w:r w:rsidRPr="0048676C">
        <w:rPr>
          <w:rFonts w:ascii="Times New Roman" w:eastAsia="Times New Roman" w:hAnsi="Times New Roman" w:cs="Times New Roman"/>
          <w:color w:val="000000" w:themeColor="text1"/>
        </w:rPr>
        <w:t>, 2013; 2016</w:t>
      </w:r>
      <w:r w:rsidRPr="0048676C">
        <w:rPr>
          <w:rFonts w:ascii="Times New Roman" w:eastAsia="Times New Roman" w:hAnsi="Times New Roman" w:cs="Times New Roman"/>
          <w:color w:val="000000" w:themeColor="text1"/>
          <w:highlight w:val="white"/>
        </w:rPr>
        <w:t>)</w:t>
      </w:r>
      <w:r w:rsidRPr="0048676C">
        <w:rPr>
          <w:rFonts w:ascii="Times New Roman" w:eastAsia="Times New Roman" w:hAnsi="Times New Roman" w:cs="Times New Roman"/>
          <w:color w:val="000000" w:themeColor="text1"/>
        </w:rPr>
        <w:t xml:space="preserve"> and in the continent (</w:t>
      </w:r>
      <w:proofErr w:type="spellStart"/>
      <w:r w:rsidRPr="0048676C">
        <w:rPr>
          <w:rFonts w:ascii="Times New Roman" w:eastAsia="Times New Roman" w:hAnsi="Times New Roman" w:cs="Times New Roman"/>
          <w:color w:val="000000" w:themeColor="text1"/>
        </w:rPr>
        <w:t>Oyěwùmí</w:t>
      </w:r>
      <w:proofErr w:type="spellEnd"/>
      <w:r w:rsidRPr="0048676C">
        <w:rPr>
          <w:rFonts w:ascii="Times New Roman" w:eastAsia="Times New Roman" w:hAnsi="Times New Roman" w:cs="Times New Roman"/>
          <w:color w:val="000000" w:themeColor="text1"/>
        </w:rPr>
        <w:t xml:space="preserve">, 2016). For Somali immigrant women, the effect of colonial domination in the diaspora is ever present as </w:t>
      </w:r>
      <w:r w:rsidR="001C34DA" w:rsidRPr="0048676C">
        <w:rPr>
          <w:rFonts w:ascii="Times New Roman" w:eastAsia="Times New Roman" w:hAnsi="Times New Roman" w:cs="Times New Roman"/>
          <w:color w:val="000000" w:themeColor="text1"/>
        </w:rPr>
        <w:t>they</w:t>
      </w:r>
      <w:r w:rsidRPr="0048676C">
        <w:rPr>
          <w:rFonts w:ascii="Times New Roman" w:eastAsia="Times New Roman" w:hAnsi="Times New Roman" w:cs="Times New Roman"/>
          <w:color w:val="000000" w:themeColor="text1"/>
        </w:rPr>
        <w:t xml:space="preserve"> are racialized and gendered in their encounter with Western institutions (Abdi, 2015; Albrecht &amp; Upadhyay, 2018</w:t>
      </w:r>
      <w:r w:rsidR="000103AA" w:rsidRPr="0048676C">
        <w:rPr>
          <w:rFonts w:ascii="Times New Roman" w:eastAsia="Times New Roman" w:hAnsi="Times New Roman" w:cs="Times New Roman"/>
          <w:color w:val="000000" w:themeColor="text1"/>
        </w:rPr>
        <w:t>)</w:t>
      </w:r>
      <w:r w:rsidRPr="0048676C">
        <w:rPr>
          <w:rFonts w:ascii="Times New Roman" w:eastAsia="Times New Roman" w:hAnsi="Times New Roman" w:cs="Times New Roman"/>
          <w:color w:val="000000" w:themeColor="text1"/>
        </w:rPr>
        <w:t xml:space="preserve"> Yet, we know despite the imposition of raced and gendered identities on African diasporic women, there are embodied conceptions of self and communities that reflect remnants of traditional epistemes and ethos (</w:t>
      </w:r>
      <w:proofErr w:type="spellStart"/>
      <w:r w:rsidRPr="0048676C">
        <w:rPr>
          <w:rFonts w:ascii="Times New Roman" w:eastAsia="Times New Roman" w:hAnsi="Times New Roman" w:cs="Times New Roman"/>
          <w:color w:val="000000" w:themeColor="text1"/>
        </w:rPr>
        <w:t>Nzegwu</w:t>
      </w:r>
      <w:proofErr w:type="spellEnd"/>
      <w:r w:rsidRPr="0048676C">
        <w:rPr>
          <w:rFonts w:ascii="Times New Roman" w:eastAsia="Times New Roman" w:hAnsi="Times New Roman" w:cs="Times New Roman"/>
          <w:color w:val="000000" w:themeColor="text1"/>
        </w:rPr>
        <w:t>, 2012). Indigenous African epistemologies, which offer a different worldview of gender relations and dynamics, continue to influence and shape everyday family and community practices, including gender roles and maternal practice that constitute motherhood (</w:t>
      </w:r>
      <w:proofErr w:type="spellStart"/>
      <w:r w:rsidRPr="0048676C">
        <w:rPr>
          <w:rFonts w:ascii="Times New Roman" w:eastAsia="Times New Roman" w:hAnsi="Times New Roman" w:cs="Times New Roman"/>
          <w:color w:val="000000" w:themeColor="text1"/>
        </w:rPr>
        <w:t>Oyěwùmí</w:t>
      </w:r>
      <w:proofErr w:type="spellEnd"/>
      <w:r w:rsidRPr="0048676C">
        <w:rPr>
          <w:rFonts w:ascii="Times New Roman" w:eastAsia="Times New Roman" w:hAnsi="Times New Roman" w:cs="Times New Roman"/>
          <w:color w:val="000000" w:themeColor="text1"/>
        </w:rPr>
        <w:t>, 2016).</w:t>
      </w:r>
    </w:p>
    <w:p w14:paraId="7B83DD9B" w14:textId="0ABC7835" w:rsidR="00F07EFF" w:rsidRPr="0048676C" w:rsidRDefault="00F07EFF" w:rsidP="005F31EB">
      <w:pPr>
        <w:spacing w:before="240"/>
        <w:ind w:firstLine="720"/>
        <w:rPr>
          <w:rFonts w:ascii="Times New Roman" w:eastAsia="Times New Roman" w:hAnsi="Times New Roman" w:cs="Times New Roman"/>
          <w:color w:val="000000" w:themeColor="text1"/>
        </w:rPr>
      </w:pPr>
      <w:r w:rsidRPr="0048676C">
        <w:rPr>
          <w:rFonts w:ascii="Times New Roman" w:eastAsia="Times New Roman" w:hAnsi="Times New Roman" w:cs="Times New Roman"/>
          <w:color w:val="000000" w:themeColor="text1"/>
        </w:rPr>
        <w:t xml:space="preserve">As raced and gendered subjects in transnational contexts, where family and community ties span across different geographies, identity categories such as woman, mother, Muslim, immigrant, and low income come to the fore as Somali women move between dominant culture, </w:t>
      </w:r>
      <w:r w:rsidRPr="0048676C">
        <w:rPr>
          <w:rFonts w:ascii="Times New Roman" w:eastAsia="Times New Roman" w:hAnsi="Times New Roman" w:cs="Times New Roman"/>
          <w:color w:val="000000" w:themeColor="text1"/>
        </w:rPr>
        <w:lastRenderedPageBreak/>
        <w:t xml:space="preserve">social institutions and that of Somali community in the diaspora. Therefore, Somali women’s navigation of and negotiation with Western institutions as women and as mothers happens at the nexus of these various discourses and epistemic stand points. </w:t>
      </w:r>
    </w:p>
    <w:p w14:paraId="0375BE59" w14:textId="1FEB11A2" w:rsidR="00F61109" w:rsidRPr="0048676C" w:rsidRDefault="00F61109" w:rsidP="005F31EB">
      <w:pPr>
        <w:spacing w:before="240"/>
        <w:ind w:firstLine="720"/>
        <w:rPr>
          <w:rFonts w:ascii="Times New Roman" w:eastAsia="Times New Roman" w:hAnsi="Times New Roman" w:cs="Times New Roman"/>
          <w:color w:val="000000" w:themeColor="text1"/>
        </w:rPr>
      </w:pPr>
      <w:r w:rsidRPr="0048676C">
        <w:rPr>
          <w:rFonts w:ascii="Times New Roman" w:eastAsia="Times New Roman" w:hAnsi="Times New Roman" w:cs="Times New Roman"/>
          <w:color w:val="000000" w:themeColor="text1"/>
        </w:rPr>
        <w:t xml:space="preserve">In this paper, we center the experiences of motherhood of twelve Somali women of first, second and 1.5 generation immigrants, in </w:t>
      </w:r>
      <w:r w:rsidR="00A715AE" w:rsidRPr="0048676C">
        <w:rPr>
          <w:rFonts w:ascii="Times New Roman" w:eastAsia="Times New Roman" w:hAnsi="Times New Roman" w:cs="Times New Roman"/>
          <w:color w:val="000000" w:themeColor="text1"/>
        </w:rPr>
        <w:t>two working-class communities. One is</w:t>
      </w:r>
      <w:r w:rsidRPr="0048676C">
        <w:rPr>
          <w:rFonts w:ascii="Times New Roman" w:eastAsia="Times New Roman" w:hAnsi="Times New Roman" w:cs="Times New Roman"/>
          <w:color w:val="000000" w:themeColor="text1"/>
        </w:rPr>
        <w:t xml:space="preserve"> in London, the United Kingdom, and </w:t>
      </w:r>
      <w:r w:rsidR="00A715AE" w:rsidRPr="0048676C">
        <w:rPr>
          <w:rFonts w:ascii="Times New Roman" w:eastAsia="Times New Roman" w:hAnsi="Times New Roman" w:cs="Times New Roman"/>
          <w:color w:val="000000" w:themeColor="text1"/>
        </w:rPr>
        <w:t xml:space="preserve">the other </w:t>
      </w:r>
      <w:r w:rsidRPr="0048676C">
        <w:rPr>
          <w:rFonts w:ascii="Times New Roman" w:eastAsia="Times New Roman" w:hAnsi="Times New Roman" w:cs="Times New Roman"/>
          <w:color w:val="000000" w:themeColor="text1"/>
        </w:rPr>
        <w:t>in a midwestern city in the United States. In particular, we want to understand how Somali women’s own conception of their role as mothers differs between first, and 1.5/second generation in shaping how they relate and negotiate their children’s education in the UK and the US. In the educational literature, current conceptions of school-community relation</w:t>
      </w:r>
      <w:r w:rsidR="00A715AE" w:rsidRPr="0048676C">
        <w:rPr>
          <w:rFonts w:ascii="Times New Roman" w:eastAsia="Times New Roman" w:hAnsi="Times New Roman" w:cs="Times New Roman"/>
          <w:color w:val="000000" w:themeColor="text1"/>
        </w:rPr>
        <w:t>, which shape the women’s experiences,</w:t>
      </w:r>
      <w:r w:rsidRPr="0048676C">
        <w:rPr>
          <w:rFonts w:ascii="Times New Roman" w:eastAsia="Times New Roman" w:hAnsi="Times New Roman" w:cs="Times New Roman"/>
          <w:color w:val="000000" w:themeColor="text1"/>
        </w:rPr>
        <w:t xml:space="preserve"> are mostly based on a Western understanding of family dynamics and organization, even when we consider critical research that seeks to center the voices and experiences of communities of color (Green, 2017; </w:t>
      </w:r>
      <w:proofErr w:type="spellStart"/>
      <w:r w:rsidR="00653C67" w:rsidRPr="0048676C">
        <w:rPr>
          <w:rFonts w:ascii="Times New Roman" w:eastAsia="Times New Roman" w:hAnsi="Times New Roman" w:cs="Times New Roman"/>
          <w:color w:val="222222"/>
          <w:highlight w:val="white"/>
        </w:rPr>
        <w:t>Lo´pez</w:t>
      </w:r>
      <w:proofErr w:type="spellEnd"/>
      <w:r w:rsidR="00653C67" w:rsidRPr="0048676C">
        <w:rPr>
          <w:rFonts w:ascii="Times New Roman" w:eastAsia="Times New Roman" w:hAnsi="Times New Roman" w:cs="Times New Roman"/>
          <w:color w:val="222222"/>
          <w:highlight w:val="white"/>
        </w:rPr>
        <w:t xml:space="preserve">, G. R., Scribner, </w:t>
      </w:r>
      <w:proofErr w:type="spellStart"/>
      <w:r w:rsidR="00653C67" w:rsidRPr="0048676C">
        <w:rPr>
          <w:rFonts w:ascii="Times New Roman" w:eastAsia="Times New Roman" w:hAnsi="Times New Roman" w:cs="Times New Roman"/>
          <w:color w:val="222222"/>
          <w:highlight w:val="white"/>
        </w:rPr>
        <w:t>Mahitivanichcha</w:t>
      </w:r>
      <w:proofErr w:type="spellEnd"/>
      <w:r w:rsidR="00653C67" w:rsidRPr="0048676C">
        <w:rPr>
          <w:rFonts w:ascii="Times New Roman" w:eastAsia="Times New Roman" w:hAnsi="Times New Roman" w:cs="Times New Roman"/>
          <w:color w:val="222222"/>
          <w:highlight w:val="white"/>
        </w:rPr>
        <w:t xml:space="preserve">, 2001; </w:t>
      </w:r>
      <w:r w:rsidRPr="0048676C">
        <w:rPr>
          <w:rFonts w:ascii="Times New Roman" w:eastAsia="Times New Roman" w:hAnsi="Times New Roman" w:cs="Times New Roman"/>
          <w:color w:val="000000" w:themeColor="text1"/>
        </w:rPr>
        <w:t xml:space="preserve">Ishimaru, 2013). If we are to address the persistent marginalization that </w:t>
      </w:r>
      <w:r w:rsidR="00A715AE" w:rsidRPr="0048676C">
        <w:rPr>
          <w:rFonts w:ascii="Times New Roman" w:eastAsia="Times New Roman" w:hAnsi="Times New Roman" w:cs="Times New Roman"/>
          <w:color w:val="000000" w:themeColor="text1"/>
        </w:rPr>
        <w:t>low income and working</w:t>
      </w:r>
      <w:r w:rsidR="00BB1991" w:rsidRPr="0048676C">
        <w:rPr>
          <w:rFonts w:ascii="Times New Roman" w:eastAsia="Times New Roman" w:hAnsi="Times New Roman" w:cs="Times New Roman"/>
          <w:color w:val="000000" w:themeColor="text1"/>
        </w:rPr>
        <w:t>-</w:t>
      </w:r>
      <w:r w:rsidR="00A715AE" w:rsidRPr="0048676C">
        <w:rPr>
          <w:rFonts w:ascii="Times New Roman" w:eastAsia="Times New Roman" w:hAnsi="Times New Roman" w:cs="Times New Roman"/>
          <w:color w:val="000000" w:themeColor="text1"/>
        </w:rPr>
        <w:t xml:space="preserve">class </w:t>
      </w:r>
      <w:r w:rsidRPr="0048676C">
        <w:rPr>
          <w:rFonts w:ascii="Times New Roman" w:eastAsia="Times New Roman" w:hAnsi="Times New Roman" w:cs="Times New Roman"/>
          <w:color w:val="000000" w:themeColor="text1"/>
        </w:rPr>
        <w:t xml:space="preserve">communities of color experience in school, then we need to center those communities' epistemologies and worldviews in our research and practice. It is our hope that this and similar research will begin to address this gap. </w:t>
      </w:r>
    </w:p>
    <w:p w14:paraId="5963EA8F" w14:textId="13CC61EA" w:rsidR="00F61109" w:rsidRPr="0048676C" w:rsidRDefault="00F61109" w:rsidP="005F31EB">
      <w:pPr>
        <w:spacing w:before="240"/>
        <w:ind w:firstLine="720"/>
        <w:rPr>
          <w:rFonts w:ascii="Times New Roman" w:eastAsia="Times New Roman" w:hAnsi="Times New Roman" w:cs="Times New Roman"/>
          <w:b/>
          <w:bCs/>
          <w:color w:val="000000" w:themeColor="text1"/>
        </w:rPr>
      </w:pPr>
      <w:r w:rsidRPr="0048676C">
        <w:rPr>
          <w:rFonts w:ascii="Times New Roman" w:eastAsia="Times New Roman" w:hAnsi="Times New Roman" w:cs="Times New Roman"/>
          <w:b/>
          <w:bCs/>
          <w:color w:val="000000" w:themeColor="text1"/>
        </w:rPr>
        <w:t>Theoretical and methodological commitments</w:t>
      </w:r>
    </w:p>
    <w:p w14:paraId="7A507D48" w14:textId="6DA540AF" w:rsidR="00951F95" w:rsidRPr="0048676C" w:rsidRDefault="00951F95" w:rsidP="00CA1932">
      <w:pPr>
        <w:rPr>
          <w:rFonts w:ascii="Times New Roman" w:eastAsia="Times New Roman" w:hAnsi="Times New Roman" w:cs="Times New Roman"/>
          <w:color w:val="000000" w:themeColor="text1"/>
        </w:rPr>
      </w:pPr>
      <w:r w:rsidRPr="0048676C">
        <w:rPr>
          <w:rFonts w:ascii="Times New Roman" w:eastAsia="Times New Roman" w:hAnsi="Times New Roman" w:cs="Times New Roman"/>
          <w:color w:val="000000" w:themeColor="text1"/>
        </w:rPr>
        <w:t>This study u</w:t>
      </w:r>
      <w:r w:rsidR="002F2EAE" w:rsidRPr="0048676C">
        <w:rPr>
          <w:rFonts w:ascii="Times New Roman" w:eastAsia="Times New Roman" w:hAnsi="Times New Roman" w:cs="Times New Roman"/>
          <w:color w:val="000000" w:themeColor="text1"/>
        </w:rPr>
        <w:t>tilizes</w:t>
      </w:r>
      <w:r w:rsidRPr="0048676C">
        <w:rPr>
          <w:rFonts w:ascii="Times New Roman" w:eastAsia="Times New Roman" w:hAnsi="Times New Roman" w:cs="Times New Roman"/>
          <w:color w:val="000000" w:themeColor="text1"/>
        </w:rPr>
        <w:t xml:space="preserve"> critical phenomenology </w:t>
      </w:r>
      <w:r w:rsidR="00666A49" w:rsidRPr="0048676C">
        <w:rPr>
          <w:rFonts w:ascii="Times New Roman" w:eastAsia="Times New Roman" w:hAnsi="Times New Roman" w:cs="Times New Roman"/>
          <w:color w:val="000000" w:themeColor="text1"/>
        </w:rPr>
        <w:t xml:space="preserve">(CP) </w:t>
      </w:r>
      <w:r w:rsidRPr="0048676C">
        <w:rPr>
          <w:rFonts w:ascii="Times New Roman" w:eastAsia="Times New Roman" w:hAnsi="Times New Roman" w:cs="Times New Roman"/>
          <w:color w:val="000000" w:themeColor="text1"/>
        </w:rPr>
        <w:t xml:space="preserve">as a methodology, which centers “experiences of marginalization, oppression, and power to identify and transform common experiences of injustice that render ‘the familiar’ a site of oppression for many” (Weiss et al., 2019, p. xxxi). Critical phenomenology as a methodology is used by feminist, race, disability, queer, and trans scholars, as it is helpful in exploring and centering the perspectives and the lived experiences of those marginalized.  Specifically, critical phenomenology draws on the phenomenology of race (Fanon, 2008; </w:t>
      </w:r>
      <w:proofErr w:type="spellStart"/>
      <w:r w:rsidRPr="0048676C">
        <w:rPr>
          <w:rFonts w:ascii="Times New Roman" w:eastAsia="Times New Roman" w:hAnsi="Times New Roman" w:cs="Times New Roman"/>
          <w:color w:val="000000" w:themeColor="text1"/>
        </w:rPr>
        <w:t>Weheliye</w:t>
      </w:r>
      <w:proofErr w:type="spellEnd"/>
      <w:r w:rsidRPr="0048676C">
        <w:rPr>
          <w:rFonts w:ascii="Times New Roman" w:eastAsia="Times New Roman" w:hAnsi="Times New Roman" w:cs="Times New Roman"/>
          <w:color w:val="000000" w:themeColor="text1"/>
        </w:rPr>
        <w:t>, 2014; Yancey, 2003) and gender (</w:t>
      </w:r>
      <w:proofErr w:type="spellStart"/>
      <w:r w:rsidRPr="0048676C">
        <w:rPr>
          <w:rFonts w:ascii="Times New Roman" w:eastAsia="Times New Roman" w:hAnsi="Times New Roman" w:cs="Times New Roman"/>
          <w:color w:val="000000" w:themeColor="text1"/>
        </w:rPr>
        <w:t>Lugones</w:t>
      </w:r>
      <w:proofErr w:type="spellEnd"/>
      <w:r w:rsidRPr="0048676C">
        <w:rPr>
          <w:rFonts w:ascii="Times New Roman" w:eastAsia="Times New Roman" w:hAnsi="Times New Roman" w:cs="Times New Roman"/>
          <w:color w:val="000000" w:themeColor="text1"/>
        </w:rPr>
        <w:t>, 2010). </w:t>
      </w:r>
    </w:p>
    <w:p w14:paraId="644CA8BB" w14:textId="6BF1EEAA" w:rsidR="005017BA" w:rsidRPr="0048676C" w:rsidRDefault="005017BA" w:rsidP="00CA1932">
      <w:pPr>
        <w:rPr>
          <w:rFonts w:ascii="Times New Roman" w:eastAsia="Times New Roman" w:hAnsi="Times New Roman" w:cs="Times New Roman"/>
          <w:color w:val="000000" w:themeColor="text1"/>
        </w:rPr>
      </w:pPr>
    </w:p>
    <w:p w14:paraId="3B5DDCB4" w14:textId="1AE8C36E" w:rsidR="005017BA" w:rsidRPr="0048676C" w:rsidRDefault="005017BA" w:rsidP="00CA1932">
      <w:pPr>
        <w:rPr>
          <w:rFonts w:ascii="Times New Roman" w:eastAsia="Times New Roman" w:hAnsi="Times New Roman" w:cs="Times New Roman"/>
          <w:color w:val="000000" w:themeColor="text1"/>
        </w:rPr>
      </w:pPr>
    </w:p>
    <w:p w14:paraId="3F2D6B13" w14:textId="3ED2E370" w:rsidR="005017BA" w:rsidRPr="0048676C" w:rsidRDefault="005017BA" w:rsidP="00CA1932">
      <w:pPr>
        <w:rPr>
          <w:rFonts w:ascii="Times New Roman" w:hAnsi="Times New Roman" w:cs="Times New Roman"/>
          <w:color w:val="000000" w:themeColor="text1"/>
        </w:rPr>
      </w:pPr>
      <w:r w:rsidRPr="0048676C">
        <w:rPr>
          <w:rFonts w:ascii="Times New Roman" w:hAnsi="Times New Roman" w:cs="Times New Roman"/>
          <w:color w:val="000000" w:themeColor="text1"/>
        </w:rPr>
        <w:t xml:space="preserve">In this study, we wanted to understand how the historical backdrop </w:t>
      </w:r>
      <w:r w:rsidR="0073532D" w:rsidRPr="0048676C">
        <w:rPr>
          <w:rFonts w:ascii="Times New Roman" w:hAnsi="Times New Roman" w:cs="Times New Roman"/>
          <w:color w:val="000000" w:themeColor="text1"/>
        </w:rPr>
        <w:t xml:space="preserve">(of race, and gender) </w:t>
      </w:r>
      <w:r w:rsidRPr="0048676C">
        <w:rPr>
          <w:rFonts w:ascii="Times New Roman" w:hAnsi="Times New Roman" w:cs="Times New Roman"/>
          <w:color w:val="000000" w:themeColor="text1"/>
        </w:rPr>
        <w:t xml:space="preserve">that contributes to how Somali immigrant women experience motherhood </w:t>
      </w:r>
      <w:r w:rsidR="00666A49" w:rsidRPr="0048676C">
        <w:rPr>
          <w:rFonts w:ascii="Times New Roman" w:hAnsi="Times New Roman" w:cs="Times New Roman"/>
          <w:color w:val="000000" w:themeColor="text1"/>
        </w:rPr>
        <w:t xml:space="preserve">both </w:t>
      </w:r>
      <w:r w:rsidRPr="0048676C">
        <w:rPr>
          <w:rFonts w:ascii="Times New Roman" w:hAnsi="Times New Roman" w:cs="Times New Roman"/>
          <w:color w:val="000000" w:themeColor="text1"/>
        </w:rPr>
        <w:t>as an institution, a</w:t>
      </w:r>
      <w:r w:rsidR="00666A49" w:rsidRPr="0048676C">
        <w:rPr>
          <w:rFonts w:ascii="Times New Roman" w:hAnsi="Times New Roman" w:cs="Times New Roman"/>
          <w:color w:val="000000" w:themeColor="text1"/>
        </w:rPr>
        <w:t>nd as a</w:t>
      </w:r>
      <w:r w:rsidRPr="0048676C">
        <w:rPr>
          <w:rFonts w:ascii="Times New Roman" w:hAnsi="Times New Roman" w:cs="Times New Roman"/>
          <w:color w:val="000000" w:themeColor="text1"/>
        </w:rPr>
        <w:t>n identity, shapes their maternal practice in the</w:t>
      </w:r>
      <w:r w:rsidR="00666A49" w:rsidRPr="0048676C">
        <w:rPr>
          <w:rFonts w:ascii="Times New Roman" w:hAnsi="Times New Roman" w:cs="Times New Roman"/>
          <w:color w:val="000000" w:themeColor="text1"/>
        </w:rPr>
        <w:t>ir encounter with</w:t>
      </w:r>
      <w:r w:rsidRPr="0048676C">
        <w:rPr>
          <w:rFonts w:ascii="Times New Roman" w:hAnsi="Times New Roman" w:cs="Times New Roman"/>
          <w:color w:val="000000" w:themeColor="text1"/>
        </w:rPr>
        <w:t xml:space="preserve"> </w:t>
      </w:r>
      <w:r w:rsidR="00666A49" w:rsidRPr="0048676C">
        <w:rPr>
          <w:rFonts w:ascii="Times New Roman" w:hAnsi="Times New Roman" w:cs="Times New Roman"/>
          <w:color w:val="000000" w:themeColor="text1"/>
        </w:rPr>
        <w:t>Western educational institutions</w:t>
      </w:r>
      <w:r w:rsidRPr="0048676C">
        <w:rPr>
          <w:rFonts w:ascii="Times New Roman" w:hAnsi="Times New Roman" w:cs="Times New Roman"/>
          <w:color w:val="000000" w:themeColor="text1"/>
        </w:rPr>
        <w:t xml:space="preserve">. </w:t>
      </w:r>
      <w:r w:rsidR="00666A49" w:rsidRPr="0048676C">
        <w:rPr>
          <w:rFonts w:ascii="Times New Roman" w:hAnsi="Times New Roman" w:cs="Times New Roman"/>
          <w:color w:val="000000" w:themeColor="text1"/>
        </w:rPr>
        <w:t xml:space="preserve">In addition, we want to explore how the women experienced </w:t>
      </w:r>
      <w:r w:rsidRPr="0048676C">
        <w:rPr>
          <w:rFonts w:ascii="Times New Roman" w:hAnsi="Times New Roman" w:cs="Times New Roman"/>
          <w:color w:val="000000" w:themeColor="text1"/>
        </w:rPr>
        <w:t>motherhood as a living, breathing and adapting phenomenon. But also</w:t>
      </w:r>
      <w:r w:rsidR="00666A49" w:rsidRPr="0048676C">
        <w:rPr>
          <w:rFonts w:ascii="Times New Roman" w:hAnsi="Times New Roman" w:cs="Times New Roman"/>
          <w:color w:val="000000" w:themeColor="text1"/>
        </w:rPr>
        <w:t>,</w:t>
      </w:r>
      <w:r w:rsidRPr="0048676C">
        <w:rPr>
          <w:rFonts w:ascii="Times New Roman" w:hAnsi="Times New Roman" w:cs="Times New Roman"/>
          <w:color w:val="000000" w:themeColor="text1"/>
        </w:rPr>
        <w:t xml:space="preserve"> motherhood as a concept that has deeper historical and social implications that shape women’s lives in relation with their children, with </w:t>
      </w:r>
      <w:r w:rsidR="00666A49" w:rsidRPr="0048676C">
        <w:rPr>
          <w:rFonts w:ascii="Times New Roman" w:hAnsi="Times New Roman" w:cs="Times New Roman"/>
          <w:color w:val="000000" w:themeColor="text1"/>
        </w:rPr>
        <w:t xml:space="preserve">their </w:t>
      </w:r>
      <w:r w:rsidRPr="0048676C">
        <w:rPr>
          <w:rFonts w:ascii="Times New Roman" w:hAnsi="Times New Roman" w:cs="Times New Roman"/>
          <w:color w:val="000000" w:themeColor="text1"/>
        </w:rPr>
        <w:t xml:space="preserve">communities and with the larger society. This last point speaks to motherhood as a site of competing interests and conflict for some women, but also motherhood as a site of extreme joy and self-actualization for some women, and sometimes within the same woman (Collins, </w:t>
      </w:r>
      <w:r w:rsidR="00EC351F" w:rsidRPr="0048676C">
        <w:rPr>
          <w:rFonts w:ascii="Times New Roman" w:hAnsi="Times New Roman" w:cs="Times New Roman"/>
          <w:color w:val="000000" w:themeColor="text1"/>
        </w:rPr>
        <w:t>2005</w:t>
      </w:r>
      <w:r w:rsidRPr="0048676C">
        <w:rPr>
          <w:rFonts w:ascii="Times New Roman" w:hAnsi="Times New Roman" w:cs="Times New Roman"/>
          <w:color w:val="000000" w:themeColor="text1"/>
        </w:rPr>
        <w:t xml:space="preserve">). </w:t>
      </w:r>
    </w:p>
    <w:p w14:paraId="6E9E04DC" w14:textId="77777777" w:rsidR="005017BA" w:rsidRPr="0048676C" w:rsidRDefault="005017BA" w:rsidP="00CA1932">
      <w:pPr>
        <w:rPr>
          <w:rFonts w:ascii="Times New Roman" w:eastAsia="Times New Roman" w:hAnsi="Times New Roman" w:cs="Times New Roman"/>
          <w:color w:val="000000" w:themeColor="text1"/>
        </w:rPr>
      </w:pPr>
    </w:p>
    <w:p w14:paraId="391B3BBA" w14:textId="64CF2303" w:rsidR="0015671C" w:rsidRPr="0048676C" w:rsidRDefault="0015671C" w:rsidP="00CA1932">
      <w:pPr>
        <w:rPr>
          <w:rFonts w:ascii="Times New Roman" w:eastAsia="Times New Roman" w:hAnsi="Times New Roman" w:cs="Times New Roman"/>
          <w:color w:val="000000" w:themeColor="text1"/>
        </w:rPr>
      </w:pPr>
    </w:p>
    <w:p w14:paraId="22187C2A" w14:textId="5D857809" w:rsidR="005017BA" w:rsidRPr="0048676C" w:rsidRDefault="0015671C" w:rsidP="005F31EB">
      <w:pPr>
        <w:jc w:val="center"/>
        <w:rPr>
          <w:rFonts w:ascii="Times New Roman" w:eastAsia="Times New Roman" w:hAnsi="Times New Roman" w:cs="Times New Roman"/>
          <w:b/>
          <w:color w:val="000000" w:themeColor="text1"/>
        </w:rPr>
      </w:pPr>
      <w:r w:rsidRPr="0048676C">
        <w:rPr>
          <w:rFonts w:ascii="Times New Roman" w:eastAsia="Times New Roman" w:hAnsi="Times New Roman" w:cs="Times New Roman"/>
          <w:b/>
          <w:color w:val="000000" w:themeColor="text1"/>
        </w:rPr>
        <w:t>Research Method and Contexts</w:t>
      </w:r>
    </w:p>
    <w:p w14:paraId="115AFE22" w14:textId="77777777" w:rsidR="005017BA" w:rsidRPr="0048676C" w:rsidRDefault="005017BA" w:rsidP="005F31EB">
      <w:pPr>
        <w:jc w:val="center"/>
        <w:rPr>
          <w:rFonts w:ascii="Times New Roman" w:eastAsia="Times New Roman" w:hAnsi="Times New Roman" w:cs="Times New Roman"/>
          <w:b/>
          <w:color w:val="000000" w:themeColor="text1"/>
        </w:rPr>
      </w:pPr>
    </w:p>
    <w:p w14:paraId="72DF7F20" w14:textId="77777777" w:rsidR="0015671C" w:rsidRPr="0048676C" w:rsidRDefault="0015671C" w:rsidP="005F31EB">
      <w:pPr>
        <w:rPr>
          <w:rFonts w:ascii="Times New Roman" w:eastAsia="Times New Roman" w:hAnsi="Times New Roman" w:cs="Times New Roman"/>
          <w:color w:val="000000" w:themeColor="text1"/>
        </w:rPr>
      </w:pPr>
      <w:r w:rsidRPr="0048676C">
        <w:rPr>
          <w:rFonts w:ascii="Times New Roman" w:eastAsia="Times New Roman" w:hAnsi="Times New Roman" w:cs="Times New Roman"/>
          <w:b/>
          <w:color w:val="000000" w:themeColor="text1"/>
        </w:rPr>
        <w:t>Design and Data Sources</w:t>
      </w:r>
      <w:r w:rsidRPr="0048676C">
        <w:rPr>
          <w:rFonts w:ascii="Times New Roman" w:eastAsia="Times New Roman" w:hAnsi="Times New Roman" w:cs="Times New Roman"/>
          <w:color w:val="000000" w:themeColor="text1"/>
        </w:rPr>
        <w:t xml:space="preserve"> </w:t>
      </w:r>
    </w:p>
    <w:p w14:paraId="04B312D8" w14:textId="211B2BD5" w:rsidR="0015671C" w:rsidRPr="0048676C" w:rsidRDefault="0015671C" w:rsidP="00CA1932">
      <w:pPr>
        <w:rPr>
          <w:rFonts w:ascii="Times New Roman" w:eastAsia="Times New Roman" w:hAnsi="Times New Roman" w:cs="Times New Roman"/>
          <w:color w:val="000000" w:themeColor="text1"/>
        </w:rPr>
      </w:pPr>
      <w:r w:rsidRPr="0048676C">
        <w:rPr>
          <w:rFonts w:ascii="Times New Roman" w:eastAsia="Times New Roman" w:hAnsi="Times New Roman" w:cs="Times New Roman"/>
          <w:color w:val="000000" w:themeColor="text1"/>
        </w:rPr>
        <w:t xml:space="preserve">This research was part of a larger critical phenomenological study that examined the school experiences of Somali parents and students in three European countries, the United Kingdom, Sweden, the Netherlands, and the United States. </w:t>
      </w:r>
      <w:r w:rsidR="00FF4E0B" w:rsidRPr="0048676C">
        <w:rPr>
          <w:rFonts w:ascii="Times New Roman" w:eastAsia="Times New Roman" w:hAnsi="Times New Roman" w:cs="Times New Roman"/>
          <w:color w:val="000000" w:themeColor="text1"/>
        </w:rPr>
        <w:t xml:space="preserve">Study is based on </w:t>
      </w:r>
      <w:r w:rsidR="005017BA" w:rsidRPr="0048676C">
        <w:rPr>
          <w:rFonts w:ascii="Times New Roman" w:eastAsia="Times New Roman" w:hAnsi="Times New Roman" w:cs="Times New Roman"/>
          <w:color w:val="000000" w:themeColor="text1"/>
        </w:rPr>
        <w:t xml:space="preserve">focus group </w:t>
      </w:r>
      <w:r w:rsidRPr="0048676C">
        <w:rPr>
          <w:rFonts w:ascii="Times New Roman" w:eastAsia="Times New Roman" w:hAnsi="Times New Roman" w:cs="Times New Roman"/>
          <w:color w:val="000000" w:themeColor="text1"/>
        </w:rPr>
        <w:t>methods</w:t>
      </w:r>
      <w:r w:rsidR="000D02B5" w:rsidRPr="0048676C">
        <w:rPr>
          <w:rFonts w:ascii="Times New Roman" w:eastAsia="Times New Roman" w:hAnsi="Times New Roman" w:cs="Times New Roman"/>
          <w:color w:val="000000" w:themeColor="text1"/>
        </w:rPr>
        <w:t xml:space="preserve">, which used a semi structured and </w:t>
      </w:r>
      <w:r w:rsidR="005F31EB" w:rsidRPr="0048676C">
        <w:rPr>
          <w:rFonts w:ascii="Times New Roman" w:eastAsia="Times New Roman" w:hAnsi="Times New Roman" w:cs="Times New Roman"/>
          <w:color w:val="000000" w:themeColor="text1"/>
        </w:rPr>
        <w:t>open-ended</w:t>
      </w:r>
      <w:r w:rsidR="000D02B5" w:rsidRPr="0048676C">
        <w:rPr>
          <w:rFonts w:ascii="Times New Roman" w:eastAsia="Times New Roman" w:hAnsi="Times New Roman" w:cs="Times New Roman"/>
          <w:color w:val="000000" w:themeColor="text1"/>
        </w:rPr>
        <w:t xml:space="preserve"> questions (2002). It </w:t>
      </w:r>
      <w:r w:rsidRPr="0048676C">
        <w:rPr>
          <w:rFonts w:ascii="Times New Roman" w:eastAsia="Times New Roman" w:hAnsi="Times New Roman" w:cs="Times New Roman"/>
          <w:color w:val="000000" w:themeColor="text1"/>
        </w:rPr>
        <w:t xml:space="preserve">involved focus group discussions, and interviews with </w:t>
      </w:r>
      <w:r w:rsidR="00353A36" w:rsidRPr="0048676C">
        <w:rPr>
          <w:rFonts w:ascii="Times New Roman" w:eastAsia="Times New Roman" w:hAnsi="Times New Roman" w:cs="Times New Roman"/>
          <w:color w:val="000000" w:themeColor="text1"/>
        </w:rPr>
        <w:t>twelve</w:t>
      </w:r>
      <w:r w:rsidRPr="0048676C">
        <w:rPr>
          <w:rFonts w:ascii="Times New Roman" w:eastAsia="Times New Roman" w:hAnsi="Times New Roman" w:cs="Times New Roman"/>
          <w:color w:val="000000" w:themeColor="text1"/>
        </w:rPr>
        <w:t xml:space="preserve"> immigrant Somali mothers in </w:t>
      </w:r>
      <w:r w:rsidR="00FF4E0B" w:rsidRPr="0048676C">
        <w:rPr>
          <w:rFonts w:ascii="Times New Roman" w:eastAsia="Times New Roman" w:hAnsi="Times New Roman" w:cs="Times New Roman"/>
          <w:color w:val="000000" w:themeColor="text1"/>
        </w:rPr>
        <w:t xml:space="preserve">two schools serving </w:t>
      </w:r>
      <w:r w:rsidR="00353A36" w:rsidRPr="0048676C">
        <w:rPr>
          <w:rFonts w:ascii="Times New Roman" w:eastAsia="Times New Roman" w:hAnsi="Times New Roman" w:cs="Times New Roman"/>
          <w:color w:val="000000" w:themeColor="text1"/>
        </w:rPr>
        <w:t xml:space="preserve">working-class </w:t>
      </w:r>
      <w:r w:rsidR="00353A36" w:rsidRPr="0048676C">
        <w:rPr>
          <w:rFonts w:ascii="Times New Roman" w:eastAsia="Times New Roman" w:hAnsi="Times New Roman" w:cs="Times New Roman"/>
          <w:color w:val="000000" w:themeColor="text1"/>
        </w:rPr>
        <w:lastRenderedPageBreak/>
        <w:t>community</w:t>
      </w:r>
      <w:r w:rsidRPr="0048676C">
        <w:rPr>
          <w:rFonts w:ascii="Times New Roman" w:eastAsia="Times New Roman" w:hAnsi="Times New Roman" w:cs="Times New Roman"/>
          <w:color w:val="000000" w:themeColor="text1"/>
        </w:rPr>
        <w:t xml:space="preserve"> in</w:t>
      </w:r>
      <w:r w:rsidR="00353A36" w:rsidRPr="0048676C">
        <w:rPr>
          <w:rFonts w:ascii="Times New Roman" w:eastAsia="Times New Roman" w:hAnsi="Times New Roman" w:cs="Times New Roman"/>
          <w:color w:val="000000" w:themeColor="text1"/>
        </w:rPr>
        <w:t xml:space="preserve"> the UK, and the US</w:t>
      </w:r>
      <w:r w:rsidRPr="0048676C">
        <w:rPr>
          <w:rFonts w:ascii="Times New Roman" w:eastAsia="Times New Roman" w:hAnsi="Times New Roman" w:cs="Times New Roman"/>
          <w:color w:val="000000" w:themeColor="text1"/>
        </w:rPr>
        <w:t xml:space="preserve">. </w:t>
      </w:r>
      <w:r w:rsidR="00353A36" w:rsidRPr="0048676C">
        <w:rPr>
          <w:rFonts w:ascii="Times New Roman" w:eastAsia="Times New Roman" w:hAnsi="Times New Roman" w:cs="Times New Roman"/>
          <w:color w:val="000000" w:themeColor="text1"/>
        </w:rPr>
        <w:t>While the mothers</w:t>
      </w:r>
      <w:r w:rsidR="006D3E6E" w:rsidRPr="0048676C">
        <w:rPr>
          <w:rFonts w:ascii="Times New Roman" w:eastAsia="Times New Roman" w:hAnsi="Times New Roman" w:cs="Times New Roman"/>
          <w:color w:val="000000" w:themeColor="text1"/>
        </w:rPr>
        <w:t>’</w:t>
      </w:r>
      <w:r w:rsidR="00353A36" w:rsidRPr="0048676C">
        <w:rPr>
          <w:rFonts w:ascii="Times New Roman" w:eastAsia="Times New Roman" w:hAnsi="Times New Roman" w:cs="Times New Roman"/>
          <w:color w:val="000000" w:themeColor="text1"/>
        </w:rPr>
        <w:t xml:space="preserve"> </w:t>
      </w:r>
      <w:r w:rsidR="006D3E6E" w:rsidRPr="0048676C">
        <w:rPr>
          <w:rFonts w:ascii="Times New Roman" w:eastAsia="Times New Roman" w:hAnsi="Times New Roman" w:cs="Times New Roman"/>
          <w:color w:val="000000" w:themeColor="text1"/>
        </w:rPr>
        <w:t xml:space="preserve">experiences differed </w:t>
      </w:r>
      <w:r w:rsidR="00353A36" w:rsidRPr="0048676C">
        <w:rPr>
          <w:rFonts w:ascii="Times New Roman" w:eastAsia="Times New Roman" w:hAnsi="Times New Roman" w:cs="Times New Roman"/>
          <w:color w:val="000000" w:themeColor="text1"/>
        </w:rPr>
        <w:t>context</w:t>
      </w:r>
      <w:r w:rsidR="006D3E6E" w:rsidRPr="0048676C">
        <w:rPr>
          <w:rFonts w:ascii="Times New Roman" w:eastAsia="Times New Roman" w:hAnsi="Times New Roman" w:cs="Times New Roman"/>
          <w:color w:val="000000" w:themeColor="text1"/>
        </w:rPr>
        <w:t xml:space="preserve">ually between the UK and the US, there were some similar themes that run through our data. First, </w:t>
      </w:r>
      <w:r w:rsidR="00FF4E0B" w:rsidRPr="0048676C">
        <w:rPr>
          <w:rFonts w:ascii="Times New Roman" w:eastAsia="Times New Roman" w:hAnsi="Times New Roman" w:cs="Times New Roman"/>
          <w:color w:val="000000" w:themeColor="text1"/>
        </w:rPr>
        <w:t xml:space="preserve">all the mothers in our study </w:t>
      </w:r>
      <w:r w:rsidR="006D3E6E" w:rsidRPr="0048676C">
        <w:rPr>
          <w:rFonts w:ascii="Times New Roman" w:eastAsia="Times New Roman" w:hAnsi="Times New Roman" w:cs="Times New Roman"/>
          <w:color w:val="000000" w:themeColor="text1"/>
        </w:rPr>
        <w:t xml:space="preserve">shared </w:t>
      </w:r>
      <w:r w:rsidR="00EB52A9" w:rsidRPr="0048676C">
        <w:rPr>
          <w:rFonts w:ascii="Times New Roman" w:eastAsia="Times New Roman" w:hAnsi="Times New Roman" w:cs="Times New Roman"/>
          <w:color w:val="000000" w:themeColor="text1"/>
        </w:rPr>
        <w:t>experiences of marginalization in</w:t>
      </w:r>
      <w:r w:rsidR="006D3E6E" w:rsidRPr="0048676C">
        <w:rPr>
          <w:rFonts w:ascii="Times New Roman" w:eastAsia="Times New Roman" w:hAnsi="Times New Roman" w:cs="Times New Roman"/>
          <w:color w:val="000000" w:themeColor="text1"/>
        </w:rPr>
        <w:t xml:space="preserve"> the</w:t>
      </w:r>
      <w:r w:rsidR="00EB52A9" w:rsidRPr="0048676C">
        <w:rPr>
          <w:rFonts w:ascii="Times New Roman" w:eastAsia="Times New Roman" w:hAnsi="Times New Roman" w:cs="Times New Roman"/>
          <w:color w:val="000000" w:themeColor="text1"/>
        </w:rPr>
        <w:t>ir children’s</w:t>
      </w:r>
      <w:r w:rsidR="006D3E6E" w:rsidRPr="0048676C">
        <w:rPr>
          <w:rFonts w:ascii="Times New Roman" w:eastAsia="Times New Roman" w:hAnsi="Times New Roman" w:cs="Times New Roman"/>
          <w:color w:val="000000" w:themeColor="text1"/>
        </w:rPr>
        <w:t xml:space="preserve"> schools</w:t>
      </w:r>
      <w:r w:rsidR="00EB52A9" w:rsidRPr="0048676C">
        <w:rPr>
          <w:rFonts w:ascii="Times New Roman" w:eastAsia="Times New Roman" w:hAnsi="Times New Roman" w:cs="Times New Roman"/>
          <w:color w:val="000000" w:themeColor="text1"/>
        </w:rPr>
        <w:t xml:space="preserve">. </w:t>
      </w:r>
      <w:r w:rsidR="006D3E6E" w:rsidRPr="0048676C">
        <w:rPr>
          <w:rFonts w:ascii="Times New Roman" w:eastAsia="Times New Roman" w:hAnsi="Times New Roman" w:cs="Times New Roman"/>
          <w:color w:val="000000" w:themeColor="text1"/>
        </w:rPr>
        <w:t xml:space="preserve">Secondly, </w:t>
      </w:r>
      <w:r w:rsidR="00EB52A9" w:rsidRPr="0048676C">
        <w:rPr>
          <w:rFonts w:ascii="Times New Roman" w:eastAsia="Times New Roman" w:hAnsi="Times New Roman" w:cs="Times New Roman"/>
          <w:color w:val="000000" w:themeColor="text1"/>
        </w:rPr>
        <w:t>while the UK group was highly organized in their effort of dealing with school, the mothers in the US were not</w:t>
      </w:r>
      <w:r w:rsidR="00FF4E0B" w:rsidRPr="0048676C">
        <w:rPr>
          <w:rFonts w:ascii="Times New Roman" w:eastAsia="Times New Roman" w:hAnsi="Times New Roman" w:cs="Times New Roman"/>
          <w:color w:val="000000" w:themeColor="text1"/>
        </w:rPr>
        <w:t xml:space="preserve"> organized in their respon</w:t>
      </w:r>
      <w:r w:rsidR="00BB1991" w:rsidRPr="0048676C">
        <w:rPr>
          <w:rFonts w:ascii="Times New Roman" w:eastAsia="Times New Roman" w:hAnsi="Times New Roman" w:cs="Times New Roman"/>
          <w:color w:val="000000" w:themeColor="text1"/>
        </w:rPr>
        <w:t xml:space="preserve">ding to school’s oppressive practices. </w:t>
      </w:r>
      <w:r w:rsidR="00EB52A9" w:rsidRPr="0048676C">
        <w:rPr>
          <w:rFonts w:ascii="Times New Roman" w:eastAsia="Times New Roman" w:hAnsi="Times New Roman" w:cs="Times New Roman"/>
          <w:color w:val="000000" w:themeColor="text1"/>
        </w:rPr>
        <w:t>In both context</w:t>
      </w:r>
      <w:r w:rsidR="00571D29" w:rsidRPr="0048676C">
        <w:rPr>
          <w:rFonts w:ascii="Times New Roman" w:eastAsia="Times New Roman" w:hAnsi="Times New Roman" w:cs="Times New Roman"/>
          <w:color w:val="000000" w:themeColor="text1"/>
        </w:rPr>
        <w:t>s</w:t>
      </w:r>
      <w:r w:rsidR="00EB52A9" w:rsidRPr="0048676C">
        <w:rPr>
          <w:rFonts w:ascii="Times New Roman" w:eastAsia="Times New Roman" w:hAnsi="Times New Roman" w:cs="Times New Roman"/>
          <w:color w:val="000000" w:themeColor="text1"/>
        </w:rPr>
        <w:t>, t</w:t>
      </w:r>
      <w:r w:rsidRPr="0048676C">
        <w:rPr>
          <w:rFonts w:ascii="Times New Roman" w:eastAsia="Times New Roman" w:hAnsi="Times New Roman" w:cs="Times New Roman"/>
          <w:color w:val="000000" w:themeColor="text1"/>
        </w:rPr>
        <w:t>he mothers varied in age, occupation, and immigration status. The initial focus group discussion was semi-structured and was guided by an open-ended question (Johnson, 2002). First focus group discussion</w:t>
      </w:r>
      <w:r w:rsidR="00571D29" w:rsidRPr="0048676C">
        <w:rPr>
          <w:rFonts w:ascii="Times New Roman" w:eastAsia="Times New Roman" w:hAnsi="Times New Roman" w:cs="Times New Roman"/>
          <w:color w:val="000000" w:themeColor="text1"/>
        </w:rPr>
        <w:t>s</w:t>
      </w:r>
      <w:r w:rsidRPr="0048676C">
        <w:rPr>
          <w:rFonts w:ascii="Times New Roman" w:eastAsia="Times New Roman" w:hAnsi="Times New Roman" w:cs="Times New Roman"/>
          <w:color w:val="000000" w:themeColor="text1"/>
        </w:rPr>
        <w:t xml:space="preserve"> lasted </w:t>
      </w:r>
      <w:r w:rsidR="00EB52A9" w:rsidRPr="0048676C">
        <w:rPr>
          <w:rFonts w:ascii="Times New Roman" w:eastAsia="Times New Roman" w:hAnsi="Times New Roman" w:cs="Times New Roman"/>
          <w:color w:val="000000" w:themeColor="text1"/>
        </w:rPr>
        <w:t xml:space="preserve">around </w:t>
      </w:r>
      <w:r w:rsidRPr="0048676C">
        <w:rPr>
          <w:rFonts w:ascii="Times New Roman" w:eastAsia="Times New Roman" w:hAnsi="Times New Roman" w:cs="Times New Roman"/>
          <w:color w:val="000000" w:themeColor="text1"/>
        </w:rPr>
        <w:t xml:space="preserve">for </w:t>
      </w:r>
      <w:r w:rsidR="00571D29" w:rsidRPr="0048676C">
        <w:rPr>
          <w:rFonts w:ascii="Times New Roman" w:eastAsia="Times New Roman" w:hAnsi="Times New Roman" w:cs="Times New Roman"/>
          <w:color w:val="000000" w:themeColor="text1"/>
        </w:rPr>
        <w:t>2.5 hours (</w:t>
      </w:r>
      <w:proofErr w:type="spellStart"/>
      <w:r w:rsidR="00571D29" w:rsidRPr="0048676C">
        <w:rPr>
          <w:rFonts w:ascii="Times New Roman" w:eastAsia="Times New Roman" w:hAnsi="Times New Roman" w:cs="Times New Roman"/>
          <w:color w:val="000000" w:themeColor="text1"/>
        </w:rPr>
        <w:t>Uk</w:t>
      </w:r>
      <w:proofErr w:type="spellEnd"/>
      <w:r w:rsidR="00571D29" w:rsidRPr="0048676C">
        <w:rPr>
          <w:rFonts w:ascii="Times New Roman" w:eastAsia="Times New Roman" w:hAnsi="Times New Roman" w:cs="Times New Roman"/>
          <w:color w:val="000000" w:themeColor="text1"/>
        </w:rPr>
        <w:t>), and 3 hours (US)</w:t>
      </w:r>
      <w:r w:rsidRPr="0048676C">
        <w:rPr>
          <w:rFonts w:ascii="Times New Roman" w:eastAsia="Times New Roman" w:hAnsi="Times New Roman" w:cs="Times New Roman"/>
          <w:color w:val="000000" w:themeColor="text1"/>
        </w:rPr>
        <w:t>.</w:t>
      </w:r>
      <w:r w:rsidR="00571D29" w:rsidRPr="0048676C">
        <w:rPr>
          <w:rFonts w:ascii="Times New Roman" w:eastAsia="Times New Roman" w:hAnsi="Times New Roman" w:cs="Times New Roman"/>
          <w:color w:val="000000" w:themeColor="text1"/>
        </w:rPr>
        <w:t xml:space="preserve"> Each focus group was followed up with subsequent focus group or/and individual interview. </w:t>
      </w:r>
      <w:r w:rsidRPr="0048676C">
        <w:rPr>
          <w:rFonts w:ascii="Times New Roman" w:eastAsia="Times New Roman" w:hAnsi="Times New Roman" w:cs="Times New Roman"/>
          <w:color w:val="000000" w:themeColor="text1"/>
        </w:rPr>
        <w:t xml:space="preserve"> </w:t>
      </w:r>
    </w:p>
    <w:p w14:paraId="68C81404" w14:textId="77777777" w:rsidR="00BB1991" w:rsidRPr="0048676C" w:rsidRDefault="00BB1991" w:rsidP="00CA1932">
      <w:pPr>
        <w:rPr>
          <w:rFonts w:ascii="Times New Roman" w:eastAsia="Times New Roman" w:hAnsi="Times New Roman" w:cs="Times New Roman"/>
          <w:color w:val="000000" w:themeColor="text1"/>
        </w:rPr>
      </w:pPr>
    </w:p>
    <w:p w14:paraId="353B7A2F" w14:textId="74F9E37F" w:rsidR="0015671C" w:rsidRPr="0048676C" w:rsidRDefault="00571D29" w:rsidP="005F31EB">
      <w:pPr>
        <w:ind w:firstLine="720"/>
        <w:rPr>
          <w:rFonts w:ascii="Times New Roman" w:eastAsia="Times New Roman" w:hAnsi="Times New Roman" w:cs="Times New Roman"/>
          <w:color w:val="000000" w:themeColor="text1"/>
        </w:rPr>
      </w:pPr>
      <w:r w:rsidRPr="0048676C">
        <w:rPr>
          <w:rFonts w:ascii="Times New Roman" w:eastAsia="Times New Roman" w:hAnsi="Times New Roman" w:cs="Times New Roman"/>
          <w:color w:val="000000" w:themeColor="text1"/>
        </w:rPr>
        <w:t>F</w:t>
      </w:r>
      <w:r w:rsidR="0015671C" w:rsidRPr="0048676C">
        <w:rPr>
          <w:rFonts w:ascii="Times New Roman" w:eastAsia="Times New Roman" w:hAnsi="Times New Roman" w:cs="Times New Roman"/>
          <w:color w:val="000000" w:themeColor="text1"/>
        </w:rPr>
        <w:t xml:space="preserve">ocus group discussion explored two interconnected and related issues. First, the participants experiences and relationships with the institution of school, as Somali immigrant women of working-class background. Second, how the participants navigated and negotiated motherhood in their families, communities, and in society at large. </w:t>
      </w:r>
    </w:p>
    <w:p w14:paraId="1EBECF6D" w14:textId="4B92E35E" w:rsidR="0015671C" w:rsidRPr="0048676C" w:rsidRDefault="0015671C" w:rsidP="00CA1932">
      <w:pPr>
        <w:rPr>
          <w:rFonts w:ascii="Times New Roman" w:eastAsia="Times New Roman" w:hAnsi="Times New Roman" w:cs="Times New Roman"/>
          <w:color w:val="000000" w:themeColor="text1"/>
        </w:rPr>
      </w:pPr>
    </w:p>
    <w:p w14:paraId="5D2968A2" w14:textId="03034F2E" w:rsidR="0015671C" w:rsidRPr="0048676C" w:rsidRDefault="0015671C" w:rsidP="00CA1932">
      <w:pPr>
        <w:rPr>
          <w:rFonts w:ascii="Times New Roman" w:eastAsia="Times New Roman" w:hAnsi="Times New Roman" w:cs="Times New Roman"/>
          <w:b/>
          <w:bCs/>
          <w:color w:val="000000" w:themeColor="text1"/>
        </w:rPr>
      </w:pPr>
      <w:r w:rsidRPr="0048676C">
        <w:rPr>
          <w:rFonts w:ascii="Times New Roman" w:eastAsia="Times New Roman" w:hAnsi="Times New Roman" w:cs="Times New Roman"/>
          <w:b/>
          <w:bCs/>
          <w:color w:val="000000" w:themeColor="text1"/>
        </w:rPr>
        <w:t>Findings</w:t>
      </w:r>
      <w:r w:rsidR="006038E9" w:rsidRPr="0048676C">
        <w:rPr>
          <w:rFonts w:ascii="Times New Roman" w:eastAsia="Times New Roman" w:hAnsi="Times New Roman" w:cs="Times New Roman"/>
          <w:b/>
          <w:bCs/>
          <w:color w:val="000000" w:themeColor="text1"/>
        </w:rPr>
        <w:t xml:space="preserve"> and conclusion</w:t>
      </w:r>
    </w:p>
    <w:p w14:paraId="38EE670E" w14:textId="2CF461AC" w:rsidR="0015671C" w:rsidRPr="0048676C" w:rsidRDefault="0015671C" w:rsidP="00CA1932">
      <w:pPr>
        <w:rPr>
          <w:rFonts w:ascii="Times New Roman" w:eastAsia="Times New Roman" w:hAnsi="Times New Roman" w:cs="Times New Roman"/>
          <w:color w:val="000000" w:themeColor="text1"/>
        </w:rPr>
      </w:pPr>
    </w:p>
    <w:p w14:paraId="3653D84E" w14:textId="59BC72C2" w:rsidR="0015671C" w:rsidRPr="0048676C" w:rsidRDefault="0015671C" w:rsidP="00CA1932">
      <w:pPr>
        <w:rPr>
          <w:rFonts w:ascii="Times New Roman" w:eastAsia="Times New Roman" w:hAnsi="Times New Roman" w:cs="Times New Roman"/>
          <w:color w:val="000000" w:themeColor="text1"/>
        </w:rPr>
      </w:pPr>
      <w:r w:rsidRPr="0048676C">
        <w:rPr>
          <w:rFonts w:ascii="Times New Roman" w:eastAsia="Times New Roman" w:hAnsi="Times New Roman" w:cs="Times New Roman"/>
          <w:color w:val="000000" w:themeColor="text1"/>
        </w:rPr>
        <w:t xml:space="preserve">The mothers’ stories speak to two broader themes that a) reflect the demands and expectations that the state puts on immigrant mothers, and b) demonstrate the collective work mothers engage in their effort to negotiate, navigate, and resist through community building. First, we examine how state sanctioned motherhood is experienced by Somali women of different immigrant generation based on the degree to which they encountered with school. Second, we highlight the various ways that the mothers negotiate different ideologies of motherhood in their relationship with the state, family and their community as it relates to the maternal practice and care they provide for biological and non-biological children in the community. </w:t>
      </w:r>
    </w:p>
    <w:p w14:paraId="2D8B5D6F" w14:textId="655894D4" w:rsidR="006038E9" w:rsidRPr="0048676C" w:rsidRDefault="006038E9" w:rsidP="00CA1932">
      <w:pPr>
        <w:rPr>
          <w:rFonts w:ascii="Times New Roman" w:eastAsia="Times New Roman" w:hAnsi="Times New Roman" w:cs="Times New Roman"/>
          <w:color w:val="000000" w:themeColor="text1"/>
        </w:rPr>
      </w:pPr>
    </w:p>
    <w:p w14:paraId="12526CC0" w14:textId="526EEDC6" w:rsidR="006038E9" w:rsidRPr="0048676C" w:rsidRDefault="006038E9" w:rsidP="006038E9">
      <w:pPr>
        <w:jc w:val="center"/>
        <w:rPr>
          <w:rFonts w:ascii="Times New Roman" w:eastAsia="Times New Roman" w:hAnsi="Times New Roman" w:cs="Times New Roman"/>
          <w:color w:val="000000" w:themeColor="text1"/>
        </w:rPr>
      </w:pPr>
      <w:r w:rsidRPr="0048676C">
        <w:rPr>
          <w:rFonts w:ascii="Times New Roman" w:eastAsia="Times New Roman" w:hAnsi="Times New Roman" w:cs="Times New Roman"/>
          <w:color w:val="000000" w:themeColor="text1"/>
        </w:rPr>
        <w:t>Reference:</w:t>
      </w:r>
    </w:p>
    <w:p w14:paraId="04A4A12C" w14:textId="77777777" w:rsidR="006038E9" w:rsidRPr="0048676C" w:rsidRDefault="006038E9" w:rsidP="006038E9">
      <w:pPr>
        <w:rPr>
          <w:rFonts w:ascii="Times New Roman" w:eastAsia="Times New Roman" w:hAnsi="Times New Roman" w:cs="Times New Roman"/>
          <w:color w:val="000000" w:themeColor="text1"/>
        </w:rPr>
      </w:pPr>
    </w:p>
    <w:p w14:paraId="14949D51" w14:textId="2463DC62" w:rsidR="00BB1991" w:rsidRPr="0048676C" w:rsidRDefault="00BB1991" w:rsidP="00CA1932">
      <w:pPr>
        <w:rPr>
          <w:rFonts w:ascii="Times New Roman" w:eastAsia="Times New Roman" w:hAnsi="Times New Roman" w:cs="Times New Roman"/>
          <w:color w:val="000000" w:themeColor="text1"/>
        </w:rPr>
      </w:pPr>
    </w:p>
    <w:p w14:paraId="00816A4C" w14:textId="77777777" w:rsidR="0048676C" w:rsidRPr="0048676C" w:rsidRDefault="0048676C" w:rsidP="0048676C">
      <w:pPr>
        <w:ind w:left="720" w:hanging="720"/>
        <w:rPr>
          <w:rFonts w:ascii="Times New Roman" w:eastAsia="Times New Roman" w:hAnsi="Times New Roman" w:cs="Times New Roman"/>
          <w:color w:val="222222"/>
          <w:highlight w:val="white"/>
        </w:rPr>
      </w:pPr>
      <w:r w:rsidRPr="0048676C">
        <w:rPr>
          <w:rFonts w:ascii="Times New Roman" w:eastAsia="Times New Roman" w:hAnsi="Times New Roman" w:cs="Times New Roman"/>
          <w:color w:val="222222"/>
          <w:highlight w:val="white"/>
        </w:rPr>
        <w:t xml:space="preserve">Abdi, C., M. (2015). Elusive Jannah: The Somali diaspora and borderless Muslim identity. Minneapolis: University of Minnesota Press. </w:t>
      </w:r>
    </w:p>
    <w:p w14:paraId="7FD783CD" w14:textId="77777777" w:rsidR="0048676C" w:rsidRPr="0048676C" w:rsidRDefault="0048676C" w:rsidP="0048676C">
      <w:pPr>
        <w:rPr>
          <w:rFonts w:ascii="Times New Roman" w:eastAsia="Times New Roman" w:hAnsi="Times New Roman" w:cs="Times New Roman"/>
          <w:color w:val="222222"/>
          <w:highlight w:val="white"/>
        </w:rPr>
      </w:pPr>
      <w:proofErr w:type="spellStart"/>
      <w:r w:rsidRPr="0048676C">
        <w:rPr>
          <w:rFonts w:ascii="Times New Roman" w:eastAsia="Times New Roman" w:hAnsi="Times New Roman" w:cs="Times New Roman"/>
          <w:color w:val="222222"/>
          <w:highlight w:val="white"/>
        </w:rPr>
        <w:t>Amadiume</w:t>
      </w:r>
      <w:proofErr w:type="spellEnd"/>
      <w:r w:rsidRPr="0048676C">
        <w:rPr>
          <w:rFonts w:ascii="Times New Roman" w:eastAsia="Times New Roman" w:hAnsi="Times New Roman" w:cs="Times New Roman"/>
          <w:color w:val="222222"/>
          <w:highlight w:val="white"/>
        </w:rPr>
        <w:t>, I. (1997). Re-inventing Africa: Matriarchy, religion and culture. Zed Books.</w:t>
      </w:r>
    </w:p>
    <w:p w14:paraId="09E85766" w14:textId="77777777" w:rsidR="0048676C" w:rsidRPr="0048676C" w:rsidRDefault="0048676C" w:rsidP="0048676C">
      <w:pPr>
        <w:rPr>
          <w:rFonts w:ascii="Times New Roman" w:eastAsia="Times New Roman" w:hAnsi="Times New Roman" w:cs="Times New Roman"/>
          <w:color w:val="222222"/>
          <w:highlight w:val="white"/>
        </w:rPr>
      </w:pPr>
      <w:r w:rsidRPr="0048676C">
        <w:rPr>
          <w:rFonts w:ascii="Times New Roman" w:eastAsia="Times New Roman" w:hAnsi="Times New Roman" w:cs="Times New Roman"/>
          <w:color w:val="222222"/>
          <w:highlight w:val="white"/>
        </w:rPr>
        <w:t>Collins, P. H. (2009). Black Feminist Thought. New York: Routledge.</w:t>
      </w:r>
    </w:p>
    <w:p w14:paraId="316D8FBD" w14:textId="77777777" w:rsidR="0048676C" w:rsidRPr="0048676C" w:rsidRDefault="0048676C" w:rsidP="0048676C">
      <w:pPr>
        <w:rPr>
          <w:rFonts w:ascii="Times New Roman" w:eastAsia="Times New Roman" w:hAnsi="Times New Roman" w:cs="Times New Roman"/>
          <w:color w:val="222222"/>
          <w:highlight w:val="white"/>
        </w:rPr>
      </w:pPr>
      <w:r w:rsidRPr="0048676C">
        <w:rPr>
          <w:rFonts w:ascii="Times New Roman" w:eastAsia="Times New Roman" w:hAnsi="Times New Roman" w:cs="Times New Roman"/>
          <w:color w:val="222222"/>
          <w:highlight w:val="white"/>
        </w:rPr>
        <w:t>Cooper, C. W. (2009). Parent involvement, African American mothers, and the politics of</w:t>
      </w:r>
    </w:p>
    <w:p w14:paraId="53301B87" w14:textId="77777777" w:rsidR="0048676C" w:rsidRPr="0048676C" w:rsidRDefault="0048676C" w:rsidP="0048676C">
      <w:pPr>
        <w:ind w:firstLine="720"/>
        <w:rPr>
          <w:rFonts w:ascii="Times New Roman" w:eastAsia="Times New Roman" w:hAnsi="Times New Roman" w:cs="Times New Roman"/>
          <w:color w:val="222222"/>
          <w:highlight w:val="white"/>
        </w:rPr>
      </w:pPr>
      <w:r w:rsidRPr="0048676C">
        <w:rPr>
          <w:rFonts w:ascii="Times New Roman" w:eastAsia="Times New Roman" w:hAnsi="Times New Roman" w:cs="Times New Roman"/>
          <w:color w:val="222222"/>
          <w:highlight w:val="white"/>
        </w:rPr>
        <w:t>educational care. Equity &amp;amp; Excellence in Education, 42(4), 379-394.</w:t>
      </w:r>
    </w:p>
    <w:p w14:paraId="779CEA06" w14:textId="77777777" w:rsidR="0048676C" w:rsidRPr="0048676C" w:rsidRDefault="0048676C" w:rsidP="0048676C">
      <w:pPr>
        <w:rPr>
          <w:rFonts w:ascii="Times New Roman" w:eastAsia="Times New Roman" w:hAnsi="Times New Roman" w:cs="Times New Roman"/>
          <w:color w:val="222222"/>
          <w:highlight w:val="white"/>
        </w:rPr>
      </w:pPr>
      <w:r w:rsidRPr="0048676C">
        <w:rPr>
          <w:rFonts w:ascii="Times New Roman" w:eastAsia="Times New Roman" w:hAnsi="Times New Roman" w:cs="Times New Roman"/>
          <w:color w:val="222222"/>
          <w:highlight w:val="white"/>
        </w:rPr>
        <w:t xml:space="preserve">Fanon, F. (2008).  </w:t>
      </w:r>
      <w:r w:rsidRPr="0048676C">
        <w:rPr>
          <w:rFonts w:ascii="Times New Roman" w:eastAsia="Times New Roman" w:hAnsi="Times New Roman" w:cs="Times New Roman"/>
          <w:i/>
          <w:color w:val="222222"/>
          <w:highlight w:val="white"/>
        </w:rPr>
        <w:t xml:space="preserve">Black skin, white masks. </w:t>
      </w:r>
      <w:r w:rsidRPr="0048676C">
        <w:rPr>
          <w:rFonts w:ascii="Times New Roman" w:eastAsia="Times New Roman" w:hAnsi="Times New Roman" w:cs="Times New Roman"/>
          <w:color w:val="222222"/>
          <w:highlight w:val="white"/>
        </w:rPr>
        <w:t>Grove press.</w:t>
      </w:r>
    </w:p>
    <w:p w14:paraId="59CADC2B" w14:textId="77777777" w:rsidR="0048676C" w:rsidRPr="0048676C" w:rsidRDefault="0048676C" w:rsidP="0048676C">
      <w:pPr>
        <w:rPr>
          <w:rFonts w:ascii="Times New Roman" w:eastAsia="Times New Roman" w:hAnsi="Times New Roman" w:cs="Times New Roman"/>
          <w:color w:val="222222"/>
          <w:highlight w:val="white"/>
        </w:rPr>
      </w:pPr>
      <w:r w:rsidRPr="0048676C">
        <w:rPr>
          <w:rFonts w:ascii="Times New Roman" w:eastAsia="Times New Roman" w:hAnsi="Times New Roman" w:cs="Times New Roman"/>
          <w:color w:val="222222"/>
          <w:highlight w:val="white"/>
        </w:rPr>
        <w:t>Green, T. L. (2017). From positivism to critical theory: School-community relations</w:t>
      </w:r>
    </w:p>
    <w:p w14:paraId="566D3E5A" w14:textId="77777777" w:rsidR="0048676C" w:rsidRPr="0048676C" w:rsidRDefault="0048676C" w:rsidP="0048676C">
      <w:pPr>
        <w:ind w:firstLine="720"/>
        <w:rPr>
          <w:rFonts w:ascii="Times New Roman" w:eastAsia="Times New Roman" w:hAnsi="Times New Roman" w:cs="Times New Roman"/>
          <w:color w:val="222222"/>
          <w:highlight w:val="white"/>
        </w:rPr>
      </w:pPr>
      <w:r w:rsidRPr="0048676C">
        <w:rPr>
          <w:rFonts w:ascii="Times New Roman" w:eastAsia="Times New Roman" w:hAnsi="Times New Roman" w:cs="Times New Roman"/>
          <w:color w:val="222222"/>
          <w:highlight w:val="white"/>
        </w:rPr>
        <w:t>toward community equity literacy. International Journal of Qualitative Studies in</w:t>
      </w:r>
    </w:p>
    <w:p w14:paraId="37FDEFA4" w14:textId="77777777" w:rsidR="0048676C" w:rsidRPr="0048676C" w:rsidRDefault="0048676C" w:rsidP="0048676C">
      <w:pPr>
        <w:ind w:firstLine="720"/>
        <w:rPr>
          <w:rFonts w:ascii="Times New Roman" w:eastAsia="Times New Roman" w:hAnsi="Times New Roman" w:cs="Times New Roman"/>
          <w:color w:val="222222"/>
          <w:highlight w:val="white"/>
        </w:rPr>
      </w:pPr>
      <w:r w:rsidRPr="0048676C">
        <w:rPr>
          <w:rFonts w:ascii="Times New Roman" w:eastAsia="Times New Roman" w:hAnsi="Times New Roman" w:cs="Times New Roman"/>
          <w:color w:val="222222"/>
          <w:highlight w:val="white"/>
        </w:rPr>
        <w:t>Education, 30(4), 370–387. https://doi.org/10.1080/09518398.2016.1253892.</w:t>
      </w:r>
    </w:p>
    <w:p w14:paraId="23DF4477" w14:textId="77777777" w:rsidR="0048676C" w:rsidRPr="0048676C" w:rsidRDefault="0048676C" w:rsidP="0048676C">
      <w:pPr>
        <w:rPr>
          <w:rFonts w:ascii="Times New Roman" w:eastAsia="Times New Roman" w:hAnsi="Times New Roman" w:cs="Times New Roman"/>
          <w:color w:val="222222"/>
          <w:highlight w:val="white"/>
        </w:rPr>
      </w:pPr>
      <w:r w:rsidRPr="0048676C">
        <w:rPr>
          <w:rFonts w:ascii="Times New Roman" w:eastAsia="Times New Roman" w:hAnsi="Times New Roman" w:cs="Times New Roman"/>
          <w:color w:val="222222"/>
          <w:highlight w:val="white"/>
        </w:rPr>
        <w:t>Ishimaru, A. (2013). From heroes to organizers: Principals and education organizing in</w:t>
      </w:r>
    </w:p>
    <w:p w14:paraId="4752538F" w14:textId="77777777" w:rsidR="0048676C" w:rsidRPr="0048676C" w:rsidRDefault="0048676C" w:rsidP="0048676C">
      <w:pPr>
        <w:ind w:firstLine="720"/>
        <w:rPr>
          <w:rFonts w:ascii="Times New Roman" w:eastAsia="Times New Roman" w:hAnsi="Times New Roman" w:cs="Times New Roman"/>
          <w:color w:val="222222"/>
          <w:highlight w:val="white"/>
        </w:rPr>
      </w:pPr>
      <w:r w:rsidRPr="0048676C">
        <w:rPr>
          <w:rFonts w:ascii="Times New Roman" w:eastAsia="Times New Roman" w:hAnsi="Times New Roman" w:cs="Times New Roman"/>
          <w:color w:val="222222"/>
          <w:highlight w:val="white"/>
        </w:rPr>
        <w:t>urban school reform. Educational Administration Quarterly, 49(1), 3-51.</w:t>
      </w:r>
    </w:p>
    <w:p w14:paraId="3C5C75FB" w14:textId="77777777" w:rsidR="0048676C" w:rsidRPr="0048676C" w:rsidRDefault="0048676C" w:rsidP="0048676C">
      <w:pPr>
        <w:rPr>
          <w:rFonts w:ascii="Times New Roman" w:eastAsia="Times New Roman" w:hAnsi="Times New Roman" w:cs="Times New Roman"/>
          <w:color w:val="222222"/>
          <w:highlight w:val="white"/>
        </w:rPr>
      </w:pPr>
      <w:proofErr w:type="spellStart"/>
      <w:r w:rsidRPr="0048676C">
        <w:rPr>
          <w:rFonts w:ascii="Times New Roman" w:eastAsia="Times New Roman" w:hAnsi="Times New Roman" w:cs="Times New Roman"/>
          <w:color w:val="222222"/>
          <w:highlight w:val="white"/>
        </w:rPr>
        <w:t>Lugones</w:t>
      </w:r>
      <w:proofErr w:type="spellEnd"/>
      <w:r w:rsidRPr="0048676C">
        <w:rPr>
          <w:rFonts w:ascii="Times New Roman" w:eastAsia="Times New Roman" w:hAnsi="Times New Roman" w:cs="Times New Roman"/>
          <w:color w:val="222222"/>
          <w:highlight w:val="white"/>
        </w:rPr>
        <w:t>, M. (2010). Toward a decolonial feminism. Hypatia, 25(4), 742-759.</w:t>
      </w:r>
    </w:p>
    <w:p w14:paraId="422700A4" w14:textId="77777777" w:rsidR="0048676C" w:rsidRPr="0048676C" w:rsidRDefault="0048676C" w:rsidP="0048676C">
      <w:pPr>
        <w:rPr>
          <w:rFonts w:ascii="Times New Roman" w:eastAsia="Times New Roman" w:hAnsi="Times New Roman" w:cs="Times New Roman"/>
          <w:color w:val="222222"/>
          <w:highlight w:val="white"/>
        </w:rPr>
      </w:pPr>
      <w:proofErr w:type="spellStart"/>
      <w:r w:rsidRPr="0048676C">
        <w:rPr>
          <w:rFonts w:ascii="Times New Roman" w:eastAsia="Times New Roman" w:hAnsi="Times New Roman" w:cs="Times New Roman"/>
          <w:color w:val="222222"/>
          <w:highlight w:val="white"/>
        </w:rPr>
        <w:t>Lo´pez</w:t>
      </w:r>
      <w:proofErr w:type="spellEnd"/>
      <w:r w:rsidRPr="0048676C">
        <w:rPr>
          <w:rFonts w:ascii="Times New Roman" w:eastAsia="Times New Roman" w:hAnsi="Times New Roman" w:cs="Times New Roman"/>
          <w:color w:val="222222"/>
          <w:highlight w:val="white"/>
        </w:rPr>
        <w:t xml:space="preserve">, G. R., Scribner, J. D., &amp;amp; </w:t>
      </w:r>
      <w:proofErr w:type="spellStart"/>
      <w:r w:rsidRPr="0048676C">
        <w:rPr>
          <w:rFonts w:ascii="Times New Roman" w:eastAsia="Times New Roman" w:hAnsi="Times New Roman" w:cs="Times New Roman"/>
          <w:color w:val="222222"/>
          <w:highlight w:val="white"/>
        </w:rPr>
        <w:t>Mahitivanichcha</w:t>
      </w:r>
      <w:proofErr w:type="spellEnd"/>
      <w:r w:rsidRPr="0048676C">
        <w:rPr>
          <w:rFonts w:ascii="Times New Roman" w:eastAsia="Times New Roman" w:hAnsi="Times New Roman" w:cs="Times New Roman"/>
          <w:color w:val="222222"/>
          <w:highlight w:val="white"/>
        </w:rPr>
        <w:t>, K. (2001). Redefining parental</w:t>
      </w:r>
    </w:p>
    <w:p w14:paraId="6D5060FA" w14:textId="77777777" w:rsidR="0048676C" w:rsidRPr="0048676C" w:rsidRDefault="0048676C" w:rsidP="0048676C">
      <w:pPr>
        <w:ind w:firstLine="720"/>
        <w:rPr>
          <w:rFonts w:ascii="Times New Roman" w:eastAsia="Times New Roman" w:hAnsi="Times New Roman" w:cs="Times New Roman"/>
          <w:color w:val="222222"/>
          <w:highlight w:val="white"/>
        </w:rPr>
      </w:pPr>
      <w:r w:rsidRPr="0048676C">
        <w:rPr>
          <w:rFonts w:ascii="Times New Roman" w:eastAsia="Times New Roman" w:hAnsi="Times New Roman" w:cs="Times New Roman"/>
          <w:color w:val="222222"/>
          <w:highlight w:val="white"/>
        </w:rPr>
        <w:t>involvement: Lessons from high-performing migrant-impacted schools. American</w:t>
      </w:r>
    </w:p>
    <w:p w14:paraId="3FA54903" w14:textId="77777777" w:rsidR="0048676C" w:rsidRPr="0048676C" w:rsidRDefault="0048676C" w:rsidP="0048676C">
      <w:pPr>
        <w:ind w:firstLine="720"/>
        <w:rPr>
          <w:rFonts w:ascii="Times New Roman" w:eastAsia="Times New Roman" w:hAnsi="Times New Roman" w:cs="Times New Roman"/>
          <w:color w:val="222222"/>
          <w:highlight w:val="white"/>
        </w:rPr>
      </w:pPr>
      <w:r w:rsidRPr="0048676C">
        <w:rPr>
          <w:rFonts w:ascii="Times New Roman" w:eastAsia="Times New Roman" w:hAnsi="Times New Roman" w:cs="Times New Roman"/>
          <w:color w:val="222222"/>
          <w:highlight w:val="white"/>
        </w:rPr>
        <w:t>Educational Research Journal, 38(2), 253–288.</w:t>
      </w:r>
    </w:p>
    <w:p w14:paraId="42EECB09" w14:textId="77777777" w:rsidR="0048676C" w:rsidRPr="0048676C" w:rsidRDefault="0048676C" w:rsidP="0048676C">
      <w:pPr>
        <w:rPr>
          <w:rFonts w:ascii="Times New Roman" w:eastAsia="Times New Roman" w:hAnsi="Times New Roman" w:cs="Times New Roman"/>
          <w:color w:val="000000"/>
          <w:highlight w:val="white"/>
        </w:rPr>
      </w:pPr>
      <w:proofErr w:type="spellStart"/>
      <w:r w:rsidRPr="0048676C">
        <w:rPr>
          <w:rFonts w:ascii="Times New Roman" w:eastAsia="Times New Roman" w:hAnsi="Times New Roman" w:cs="Times New Roman"/>
          <w:color w:val="000000"/>
          <w:highlight w:val="white"/>
        </w:rPr>
        <w:t>Nzegwu</w:t>
      </w:r>
      <w:proofErr w:type="spellEnd"/>
      <w:r w:rsidRPr="0048676C">
        <w:rPr>
          <w:rFonts w:ascii="Times New Roman" w:eastAsia="Times New Roman" w:hAnsi="Times New Roman" w:cs="Times New Roman"/>
          <w:color w:val="000000"/>
          <w:highlight w:val="white"/>
        </w:rPr>
        <w:t xml:space="preserve">, N. (2006). </w:t>
      </w:r>
      <w:r w:rsidRPr="0048676C">
        <w:rPr>
          <w:rFonts w:ascii="Times New Roman" w:eastAsia="Times New Roman" w:hAnsi="Times New Roman" w:cs="Times New Roman"/>
          <w:i/>
          <w:color w:val="000000"/>
          <w:highlight w:val="white"/>
        </w:rPr>
        <w:t>Family matters: Feminist concepts in African philosophy of culture</w:t>
      </w:r>
      <w:r w:rsidRPr="0048676C">
        <w:rPr>
          <w:rFonts w:ascii="Times New Roman" w:eastAsia="Times New Roman" w:hAnsi="Times New Roman" w:cs="Times New Roman"/>
          <w:color w:val="000000"/>
          <w:highlight w:val="white"/>
        </w:rPr>
        <w:t>. State</w:t>
      </w:r>
    </w:p>
    <w:p w14:paraId="5DEFF507" w14:textId="77777777" w:rsidR="0048676C" w:rsidRPr="0048676C" w:rsidRDefault="0048676C" w:rsidP="0048676C">
      <w:pPr>
        <w:ind w:firstLine="720"/>
        <w:rPr>
          <w:rFonts w:ascii="Times New Roman" w:eastAsia="Times New Roman" w:hAnsi="Times New Roman" w:cs="Times New Roman"/>
          <w:color w:val="222222"/>
          <w:highlight w:val="white"/>
        </w:rPr>
      </w:pPr>
      <w:r w:rsidRPr="0048676C">
        <w:rPr>
          <w:rFonts w:ascii="Times New Roman" w:eastAsia="Times New Roman" w:hAnsi="Times New Roman" w:cs="Times New Roman"/>
          <w:color w:val="000000"/>
          <w:highlight w:val="white"/>
        </w:rPr>
        <w:lastRenderedPageBreak/>
        <w:t xml:space="preserve">University of New York Press. </w:t>
      </w:r>
    </w:p>
    <w:p w14:paraId="599808CC" w14:textId="77777777" w:rsidR="0048676C" w:rsidRPr="0048676C" w:rsidRDefault="0048676C" w:rsidP="0048676C">
      <w:pPr>
        <w:rPr>
          <w:rFonts w:ascii="Times New Roman" w:eastAsia="Times New Roman" w:hAnsi="Times New Roman" w:cs="Times New Roman"/>
          <w:color w:val="222222"/>
          <w:highlight w:val="white"/>
        </w:rPr>
      </w:pPr>
      <w:r w:rsidRPr="0048676C">
        <w:rPr>
          <w:rFonts w:ascii="Times New Roman" w:eastAsia="Times New Roman" w:hAnsi="Times New Roman" w:cs="Times New Roman"/>
          <w:color w:val="222222"/>
          <w:highlight w:val="white"/>
        </w:rPr>
        <w:t xml:space="preserve">Osman, A., &amp;amp; </w:t>
      </w:r>
      <w:proofErr w:type="spellStart"/>
      <w:r w:rsidRPr="0048676C">
        <w:rPr>
          <w:rFonts w:ascii="Times New Roman" w:eastAsia="Times New Roman" w:hAnsi="Times New Roman" w:cs="Times New Roman"/>
          <w:color w:val="222222"/>
          <w:highlight w:val="white"/>
        </w:rPr>
        <w:t>Mansson</w:t>
      </w:r>
      <w:proofErr w:type="spellEnd"/>
      <w:r w:rsidRPr="0048676C">
        <w:rPr>
          <w:rFonts w:ascii="Times New Roman" w:eastAsia="Times New Roman" w:hAnsi="Times New Roman" w:cs="Times New Roman"/>
          <w:color w:val="222222"/>
          <w:highlight w:val="white"/>
        </w:rPr>
        <w:t>, N. (2015). “I go to teacher conferences, but I do not understand</w:t>
      </w:r>
    </w:p>
    <w:p w14:paraId="38967298" w14:textId="77777777" w:rsidR="0048676C" w:rsidRPr="0048676C" w:rsidRDefault="0048676C" w:rsidP="0048676C">
      <w:pPr>
        <w:ind w:firstLine="720"/>
        <w:rPr>
          <w:rFonts w:ascii="Times New Roman" w:eastAsia="Times New Roman" w:hAnsi="Times New Roman" w:cs="Times New Roman"/>
          <w:color w:val="222222"/>
          <w:highlight w:val="white"/>
        </w:rPr>
      </w:pPr>
      <w:r w:rsidRPr="0048676C">
        <w:rPr>
          <w:rFonts w:ascii="Times New Roman" w:eastAsia="Times New Roman" w:hAnsi="Times New Roman" w:cs="Times New Roman"/>
          <w:color w:val="222222"/>
          <w:highlight w:val="white"/>
        </w:rPr>
        <w:t>what the teacher is saying”: Somali parents’ perception of the Swedish school.</w:t>
      </w:r>
    </w:p>
    <w:p w14:paraId="7EB70E0D" w14:textId="77777777" w:rsidR="0048676C" w:rsidRPr="0048676C" w:rsidRDefault="0048676C" w:rsidP="0048676C">
      <w:pPr>
        <w:ind w:firstLine="720"/>
        <w:rPr>
          <w:rFonts w:ascii="Times New Roman" w:eastAsia="Times New Roman" w:hAnsi="Times New Roman" w:cs="Times New Roman"/>
          <w:color w:val="222222"/>
          <w:highlight w:val="white"/>
        </w:rPr>
      </w:pPr>
      <w:r w:rsidRPr="0048676C">
        <w:rPr>
          <w:rFonts w:ascii="Times New Roman" w:eastAsia="Times New Roman" w:hAnsi="Times New Roman" w:cs="Times New Roman"/>
          <w:color w:val="222222"/>
          <w:highlight w:val="white"/>
        </w:rPr>
        <w:t>International Journal of Multicultural Education, 17(2), 36-52.</w:t>
      </w:r>
    </w:p>
    <w:p w14:paraId="4FA30AF3" w14:textId="77777777" w:rsidR="0048676C" w:rsidRPr="0048676C" w:rsidRDefault="0048676C" w:rsidP="0048676C">
      <w:pPr>
        <w:rPr>
          <w:rFonts w:ascii="Times New Roman" w:eastAsia="Times New Roman" w:hAnsi="Times New Roman" w:cs="Times New Roman"/>
          <w:color w:val="222222"/>
          <w:highlight w:val="white"/>
        </w:rPr>
      </w:pPr>
      <w:proofErr w:type="spellStart"/>
      <w:r w:rsidRPr="0048676C">
        <w:rPr>
          <w:rFonts w:ascii="Times New Roman" w:eastAsia="Times New Roman" w:hAnsi="Times New Roman" w:cs="Times New Roman"/>
          <w:color w:val="222222"/>
          <w:highlight w:val="white"/>
        </w:rPr>
        <w:t>Oyěwùmí</w:t>
      </w:r>
      <w:proofErr w:type="spellEnd"/>
      <w:r w:rsidRPr="0048676C">
        <w:rPr>
          <w:rFonts w:ascii="Times New Roman" w:eastAsia="Times New Roman" w:hAnsi="Times New Roman" w:cs="Times New Roman"/>
          <w:color w:val="222222"/>
          <w:highlight w:val="white"/>
        </w:rPr>
        <w:t xml:space="preserve">, O. (2016). What gender is </w:t>
      </w:r>
      <w:proofErr w:type="gramStart"/>
      <w:r w:rsidRPr="0048676C">
        <w:rPr>
          <w:rFonts w:ascii="Times New Roman" w:eastAsia="Times New Roman" w:hAnsi="Times New Roman" w:cs="Times New Roman"/>
          <w:color w:val="222222"/>
          <w:highlight w:val="white"/>
        </w:rPr>
        <w:t>motherhood?:</w:t>
      </w:r>
      <w:proofErr w:type="gramEnd"/>
      <w:r w:rsidRPr="0048676C">
        <w:rPr>
          <w:rFonts w:ascii="Times New Roman" w:eastAsia="Times New Roman" w:hAnsi="Times New Roman" w:cs="Times New Roman"/>
          <w:color w:val="222222"/>
          <w:highlight w:val="white"/>
        </w:rPr>
        <w:t xml:space="preserve"> Changing Yoruba ideals of power,</w:t>
      </w:r>
    </w:p>
    <w:p w14:paraId="3CE7DA6E" w14:textId="77777777" w:rsidR="0048676C" w:rsidRPr="0048676C" w:rsidRDefault="0048676C" w:rsidP="0048676C">
      <w:pPr>
        <w:ind w:firstLine="720"/>
        <w:rPr>
          <w:rFonts w:ascii="Times New Roman" w:eastAsia="Times New Roman" w:hAnsi="Times New Roman" w:cs="Times New Roman"/>
          <w:color w:val="222222"/>
          <w:highlight w:val="white"/>
        </w:rPr>
      </w:pPr>
      <w:r w:rsidRPr="0048676C">
        <w:rPr>
          <w:rFonts w:ascii="Times New Roman" w:eastAsia="Times New Roman" w:hAnsi="Times New Roman" w:cs="Times New Roman"/>
          <w:color w:val="222222"/>
          <w:highlight w:val="white"/>
        </w:rPr>
        <w:t>procreation, and identity in the age of modernity. Springer.</w:t>
      </w:r>
    </w:p>
    <w:p w14:paraId="25B372BF" w14:textId="77777777" w:rsidR="0048676C" w:rsidRPr="0048676C" w:rsidRDefault="0048676C" w:rsidP="0048676C">
      <w:pPr>
        <w:rPr>
          <w:rFonts w:ascii="Times New Roman" w:eastAsia="Times New Roman" w:hAnsi="Times New Roman" w:cs="Times New Roman"/>
          <w:color w:val="222222"/>
          <w:highlight w:val="white"/>
        </w:rPr>
      </w:pPr>
      <w:proofErr w:type="spellStart"/>
      <w:r w:rsidRPr="0048676C">
        <w:rPr>
          <w:rFonts w:ascii="Times New Roman" w:eastAsia="Times New Roman" w:hAnsi="Times New Roman" w:cs="Times New Roman"/>
          <w:color w:val="222222"/>
          <w:highlight w:val="white"/>
        </w:rPr>
        <w:t>Oyěwùmí</w:t>
      </w:r>
      <w:proofErr w:type="spellEnd"/>
      <w:r w:rsidRPr="0048676C">
        <w:rPr>
          <w:rFonts w:ascii="Times New Roman" w:eastAsia="Times New Roman" w:hAnsi="Times New Roman" w:cs="Times New Roman"/>
          <w:color w:val="222222"/>
          <w:highlight w:val="white"/>
        </w:rPr>
        <w:t>, O. (1997). The invention of women: Making an African sense of Western</w:t>
      </w:r>
    </w:p>
    <w:p w14:paraId="7045D97C" w14:textId="77777777" w:rsidR="0048676C" w:rsidRPr="0048676C" w:rsidRDefault="0048676C" w:rsidP="0048676C">
      <w:pPr>
        <w:ind w:firstLine="720"/>
        <w:rPr>
          <w:rFonts w:ascii="Times New Roman" w:eastAsia="Times New Roman" w:hAnsi="Times New Roman" w:cs="Times New Roman"/>
          <w:color w:val="222222"/>
        </w:rPr>
      </w:pPr>
      <w:r w:rsidRPr="0048676C">
        <w:rPr>
          <w:rFonts w:ascii="Times New Roman" w:eastAsia="Times New Roman" w:hAnsi="Times New Roman" w:cs="Times New Roman"/>
          <w:color w:val="222222"/>
          <w:highlight w:val="white"/>
        </w:rPr>
        <w:t>gender discourses. University of Minnesota Press.</w:t>
      </w:r>
    </w:p>
    <w:p w14:paraId="42B54A8E" w14:textId="77777777" w:rsidR="0048676C" w:rsidRPr="0048676C" w:rsidRDefault="0048676C" w:rsidP="0048676C">
      <w:pPr>
        <w:rPr>
          <w:rFonts w:ascii="Times New Roman" w:eastAsia="Times New Roman" w:hAnsi="Times New Roman" w:cs="Times New Roman"/>
          <w:color w:val="222222"/>
        </w:rPr>
      </w:pPr>
      <w:r w:rsidRPr="0048676C">
        <w:rPr>
          <w:rFonts w:ascii="Times New Roman" w:hAnsi="Times New Roman" w:cs="Times New Roman"/>
          <w:color w:val="000000"/>
        </w:rPr>
        <w:t xml:space="preserve">Weiss, G., </w:t>
      </w:r>
      <w:proofErr w:type="spellStart"/>
      <w:r w:rsidRPr="0048676C">
        <w:rPr>
          <w:rFonts w:ascii="Times New Roman" w:hAnsi="Times New Roman" w:cs="Times New Roman"/>
          <w:color w:val="000000"/>
        </w:rPr>
        <w:t>Salamon</w:t>
      </w:r>
      <w:proofErr w:type="spellEnd"/>
      <w:r w:rsidRPr="0048676C">
        <w:rPr>
          <w:rFonts w:ascii="Times New Roman" w:hAnsi="Times New Roman" w:cs="Times New Roman"/>
          <w:color w:val="000000"/>
        </w:rPr>
        <w:t>, G., &amp; Murphy, A. V. (2019). 50 concepts for a critical</w:t>
      </w:r>
      <w:r w:rsidRPr="0048676C">
        <w:rPr>
          <w:rFonts w:ascii="Times New Roman" w:hAnsi="Times New Roman" w:cs="Times New Roman"/>
          <w:color w:val="000000"/>
        </w:rPr>
        <w:tab/>
        <w:t>phenomenology. Northwestern University Press.</w:t>
      </w:r>
    </w:p>
    <w:p w14:paraId="7C7E9E09" w14:textId="77777777" w:rsidR="0048676C" w:rsidRPr="0048676C" w:rsidRDefault="0048676C" w:rsidP="0048676C">
      <w:pPr>
        <w:rPr>
          <w:rFonts w:ascii="Times New Roman" w:hAnsi="Times New Roman" w:cs="Times New Roman"/>
          <w:color w:val="000000"/>
        </w:rPr>
      </w:pPr>
      <w:r w:rsidRPr="0048676C">
        <w:rPr>
          <w:rFonts w:ascii="Times New Roman" w:hAnsi="Times New Roman" w:cs="Times New Roman"/>
          <w:color w:val="000000"/>
        </w:rPr>
        <w:t xml:space="preserve">Yancey, G. A. (2003). Who is </w:t>
      </w:r>
      <w:proofErr w:type="gramStart"/>
      <w:r w:rsidRPr="0048676C">
        <w:rPr>
          <w:rFonts w:ascii="Times New Roman" w:hAnsi="Times New Roman" w:cs="Times New Roman"/>
          <w:color w:val="000000"/>
        </w:rPr>
        <w:t>white?:</w:t>
      </w:r>
      <w:proofErr w:type="gramEnd"/>
      <w:r w:rsidRPr="0048676C">
        <w:rPr>
          <w:rFonts w:ascii="Times New Roman" w:hAnsi="Times New Roman" w:cs="Times New Roman"/>
          <w:color w:val="000000"/>
        </w:rPr>
        <w:t xml:space="preserve"> Latinos, Asians, and the new black/nonblack divide.</w:t>
      </w:r>
    </w:p>
    <w:p w14:paraId="3FFA01A1" w14:textId="1B7FD12B" w:rsidR="0048676C" w:rsidRPr="0048676C" w:rsidRDefault="0048676C" w:rsidP="0048676C">
      <w:pPr>
        <w:ind w:firstLine="720"/>
        <w:rPr>
          <w:rFonts w:ascii="Times New Roman" w:eastAsia="Times New Roman" w:hAnsi="Times New Roman" w:cs="Times New Roman"/>
          <w:color w:val="222222"/>
          <w:highlight w:val="white"/>
          <w:lang w:val="en"/>
        </w:rPr>
      </w:pPr>
      <w:r w:rsidRPr="0048676C">
        <w:rPr>
          <w:rFonts w:ascii="Times New Roman" w:hAnsi="Times New Roman" w:cs="Times New Roman"/>
          <w:color w:val="000000"/>
        </w:rPr>
        <w:t xml:space="preserve">Lynne </w:t>
      </w:r>
      <w:proofErr w:type="spellStart"/>
      <w:r w:rsidRPr="0048676C">
        <w:rPr>
          <w:rFonts w:ascii="Times New Roman" w:hAnsi="Times New Roman" w:cs="Times New Roman"/>
          <w:color w:val="000000"/>
        </w:rPr>
        <w:t>Rienner</w:t>
      </w:r>
      <w:proofErr w:type="spellEnd"/>
      <w:r w:rsidRPr="0048676C">
        <w:rPr>
          <w:rFonts w:ascii="Times New Roman" w:hAnsi="Times New Roman" w:cs="Times New Roman"/>
          <w:color w:val="000000"/>
        </w:rPr>
        <w:t xml:space="preserve"> Publishers</w:t>
      </w:r>
    </w:p>
    <w:p w14:paraId="576F5995" w14:textId="77777777" w:rsidR="00BB1991" w:rsidRPr="0048676C" w:rsidRDefault="00BB1991" w:rsidP="00CA1932">
      <w:pPr>
        <w:rPr>
          <w:rFonts w:ascii="Times New Roman" w:eastAsia="Times New Roman" w:hAnsi="Times New Roman" w:cs="Times New Roman"/>
          <w:color w:val="000000" w:themeColor="text1"/>
        </w:rPr>
      </w:pPr>
    </w:p>
    <w:p w14:paraId="6E3CCC80" w14:textId="2D7E319A" w:rsidR="00EC351F" w:rsidRPr="0048676C" w:rsidRDefault="00EC351F" w:rsidP="00CA1932">
      <w:pPr>
        <w:rPr>
          <w:rFonts w:ascii="Times New Roman" w:eastAsia="Times New Roman" w:hAnsi="Times New Roman" w:cs="Times New Roman"/>
          <w:color w:val="000000" w:themeColor="text1"/>
        </w:rPr>
      </w:pPr>
    </w:p>
    <w:p w14:paraId="5D41B863" w14:textId="77777777" w:rsidR="00EC351F" w:rsidRPr="0048676C" w:rsidRDefault="00EC351F" w:rsidP="00CA1932">
      <w:pPr>
        <w:rPr>
          <w:rFonts w:ascii="Times New Roman" w:eastAsia="Times New Roman" w:hAnsi="Times New Roman" w:cs="Times New Roman"/>
          <w:color w:val="000000" w:themeColor="text1"/>
        </w:rPr>
      </w:pPr>
    </w:p>
    <w:p w14:paraId="7CE32B6A" w14:textId="77777777" w:rsidR="00951F95" w:rsidRPr="0048676C" w:rsidRDefault="00951F95" w:rsidP="00CA1932">
      <w:pPr>
        <w:rPr>
          <w:rFonts w:ascii="Times New Roman" w:eastAsia="Times New Roman" w:hAnsi="Times New Roman" w:cs="Times New Roman"/>
          <w:color w:val="000000" w:themeColor="text1"/>
        </w:rPr>
      </w:pPr>
    </w:p>
    <w:p w14:paraId="531B9CE2" w14:textId="77777777" w:rsidR="00951F95" w:rsidRPr="0048676C" w:rsidRDefault="00951F95" w:rsidP="005F31EB">
      <w:pPr>
        <w:spacing w:before="240"/>
        <w:rPr>
          <w:rFonts w:ascii="Times New Roman" w:eastAsia="Times New Roman" w:hAnsi="Times New Roman" w:cs="Times New Roman"/>
          <w:color w:val="000000" w:themeColor="text1"/>
        </w:rPr>
      </w:pPr>
    </w:p>
    <w:p w14:paraId="2D0CB80E" w14:textId="77777777" w:rsidR="00F61109" w:rsidRPr="0048676C" w:rsidRDefault="00F61109" w:rsidP="005F31EB">
      <w:pPr>
        <w:spacing w:before="240"/>
        <w:ind w:firstLine="720"/>
        <w:rPr>
          <w:rFonts w:ascii="Times New Roman" w:eastAsia="Times New Roman" w:hAnsi="Times New Roman" w:cs="Times New Roman"/>
          <w:b/>
          <w:bCs/>
          <w:color w:val="000000" w:themeColor="text1"/>
        </w:rPr>
      </w:pPr>
    </w:p>
    <w:p w14:paraId="18FB13D7" w14:textId="280ACDD7" w:rsidR="00FB5F04" w:rsidRPr="0048676C" w:rsidRDefault="00FB5F04" w:rsidP="00CA1932">
      <w:pPr>
        <w:rPr>
          <w:rFonts w:ascii="Times New Roman" w:hAnsi="Times New Roman" w:cs="Times New Roman"/>
          <w:b/>
          <w:bCs/>
          <w:color w:val="000000" w:themeColor="text1"/>
        </w:rPr>
      </w:pPr>
    </w:p>
    <w:sectPr w:rsidR="00FB5F04" w:rsidRPr="004867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bdi, Nimo">
    <w15:presenceInfo w15:providerId="AD" w15:userId="S::abdi.4@osu.edu::282096ee-5984-4344-b930-d89bd5a29f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8F2"/>
    <w:rsid w:val="000103AA"/>
    <w:rsid w:val="000B7B3E"/>
    <w:rsid w:val="000D02B5"/>
    <w:rsid w:val="0015671C"/>
    <w:rsid w:val="00163800"/>
    <w:rsid w:val="001A2E76"/>
    <w:rsid w:val="001C34DA"/>
    <w:rsid w:val="00266576"/>
    <w:rsid w:val="002A7FBD"/>
    <w:rsid w:val="002F2EAE"/>
    <w:rsid w:val="00320DB2"/>
    <w:rsid w:val="00353A36"/>
    <w:rsid w:val="00377A96"/>
    <w:rsid w:val="00396012"/>
    <w:rsid w:val="003B3F32"/>
    <w:rsid w:val="003F6572"/>
    <w:rsid w:val="00422858"/>
    <w:rsid w:val="0048676C"/>
    <w:rsid w:val="004F7F30"/>
    <w:rsid w:val="005017BA"/>
    <w:rsid w:val="00571D29"/>
    <w:rsid w:val="005F31EB"/>
    <w:rsid w:val="006038E9"/>
    <w:rsid w:val="00653C67"/>
    <w:rsid w:val="00666A49"/>
    <w:rsid w:val="006C5507"/>
    <w:rsid w:val="006D3E6E"/>
    <w:rsid w:val="0073532D"/>
    <w:rsid w:val="0079501C"/>
    <w:rsid w:val="007C62B0"/>
    <w:rsid w:val="00816778"/>
    <w:rsid w:val="008229D7"/>
    <w:rsid w:val="008B065A"/>
    <w:rsid w:val="00951F95"/>
    <w:rsid w:val="00981000"/>
    <w:rsid w:val="009D4CD6"/>
    <w:rsid w:val="00A0392E"/>
    <w:rsid w:val="00A715AE"/>
    <w:rsid w:val="00A723CF"/>
    <w:rsid w:val="00B02140"/>
    <w:rsid w:val="00B63C71"/>
    <w:rsid w:val="00BB1991"/>
    <w:rsid w:val="00C07D3C"/>
    <w:rsid w:val="00CA1932"/>
    <w:rsid w:val="00D129BF"/>
    <w:rsid w:val="00D348F2"/>
    <w:rsid w:val="00EB52A9"/>
    <w:rsid w:val="00EC351F"/>
    <w:rsid w:val="00F07EFF"/>
    <w:rsid w:val="00F13D8C"/>
    <w:rsid w:val="00F26074"/>
    <w:rsid w:val="00F4408A"/>
    <w:rsid w:val="00F61109"/>
    <w:rsid w:val="00FB5F04"/>
    <w:rsid w:val="00FF4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D77C9B4"/>
  <w15:chartTrackingRefBased/>
  <w15:docId w15:val="{E4E5363C-DD1E-6540-9DA0-108A37C1C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1F95"/>
    <w:pPr>
      <w:spacing w:before="100" w:beforeAutospacing="1" w:after="100" w:afterAutospacing="1"/>
    </w:pPr>
    <w:rPr>
      <w:rFonts w:ascii="Times New Roman" w:eastAsia="Times New Roman" w:hAnsi="Times New Roman" w:cs="Times New Roman"/>
    </w:rPr>
  </w:style>
  <w:style w:type="paragraph" w:styleId="Revision">
    <w:name w:val="Revision"/>
    <w:hidden/>
    <w:uiPriority w:val="99"/>
    <w:semiHidden/>
    <w:rsid w:val="001A2E76"/>
  </w:style>
  <w:style w:type="character" w:styleId="CommentReference">
    <w:name w:val="annotation reference"/>
    <w:basedOn w:val="DefaultParagraphFont"/>
    <w:uiPriority w:val="99"/>
    <w:semiHidden/>
    <w:unhideWhenUsed/>
    <w:rsid w:val="00F4408A"/>
    <w:rPr>
      <w:sz w:val="16"/>
      <w:szCs w:val="16"/>
    </w:rPr>
  </w:style>
  <w:style w:type="paragraph" w:styleId="CommentText">
    <w:name w:val="annotation text"/>
    <w:basedOn w:val="Normal"/>
    <w:link w:val="CommentTextChar"/>
    <w:uiPriority w:val="99"/>
    <w:semiHidden/>
    <w:unhideWhenUsed/>
    <w:rsid w:val="00F4408A"/>
    <w:rPr>
      <w:sz w:val="20"/>
      <w:szCs w:val="20"/>
    </w:rPr>
  </w:style>
  <w:style w:type="character" w:customStyle="1" w:styleId="CommentTextChar">
    <w:name w:val="Comment Text Char"/>
    <w:basedOn w:val="DefaultParagraphFont"/>
    <w:link w:val="CommentText"/>
    <w:uiPriority w:val="99"/>
    <w:semiHidden/>
    <w:rsid w:val="00F4408A"/>
    <w:rPr>
      <w:sz w:val="20"/>
      <w:szCs w:val="20"/>
    </w:rPr>
  </w:style>
  <w:style w:type="paragraph" w:styleId="CommentSubject">
    <w:name w:val="annotation subject"/>
    <w:basedOn w:val="CommentText"/>
    <w:next w:val="CommentText"/>
    <w:link w:val="CommentSubjectChar"/>
    <w:uiPriority w:val="99"/>
    <w:semiHidden/>
    <w:unhideWhenUsed/>
    <w:rsid w:val="00F4408A"/>
    <w:rPr>
      <w:b/>
      <w:bCs/>
    </w:rPr>
  </w:style>
  <w:style w:type="character" w:customStyle="1" w:styleId="CommentSubjectChar">
    <w:name w:val="Comment Subject Char"/>
    <w:basedOn w:val="CommentTextChar"/>
    <w:link w:val="CommentSubject"/>
    <w:uiPriority w:val="99"/>
    <w:semiHidden/>
    <w:rsid w:val="00F4408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444777">
      <w:bodyDiv w:val="1"/>
      <w:marLeft w:val="0"/>
      <w:marRight w:val="0"/>
      <w:marTop w:val="0"/>
      <w:marBottom w:val="0"/>
      <w:divBdr>
        <w:top w:val="none" w:sz="0" w:space="0" w:color="auto"/>
        <w:left w:val="none" w:sz="0" w:space="0" w:color="auto"/>
        <w:bottom w:val="none" w:sz="0" w:space="0" w:color="auto"/>
        <w:right w:val="none" w:sz="0" w:space="0" w:color="auto"/>
      </w:divBdr>
    </w:div>
    <w:div w:id="922566633">
      <w:bodyDiv w:val="1"/>
      <w:marLeft w:val="0"/>
      <w:marRight w:val="0"/>
      <w:marTop w:val="0"/>
      <w:marBottom w:val="0"/>
      <w:divBdr>
        <w:top w:val="none" w:sz="0" w:space="0" w:color="auto"/>
        <w:left w:val="none" w:sz="0" w:space="0" w:color="auto"/>
        <w:bottom w:val="none" w:sz="0" w:space="0" w:color="auto"/>
        <w:right w:val="none" w:sz="0" w:space="0" w:color="auto"/>
      </w:divBdr>
    </w:div>
    <w:div w:id="199729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1510</Words>
  <Characters>8611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Abdi, Nimo M.</dc:creator>
  <cp:keywords/>
  <dc:description/>
  <cp:lastModifiedBy>Khalifa, Muhammad</cp:lastModifiedBy>
  <cp:revision>2</cp:revision>
  <dcterms:created xsi:type="dcterms:W3CDTF">2024-04-01T15:00:00Z</dcterms:created>
  <dcterms:modified xsi:type="dcterms:W3CDTF">2024-04-01T15:00:00Z</dcterms:modified>
</cp:coreProperties>
</file>